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C74" w:rsidRDefault="00F05C74">
      <w:pPr>
        <w:pStyle w:val="TitleBar"/>
        <w:ind w:left="720"/>
      </w:pPr>
    </w:p>
    <w:p w:rsidR="00F05C74" w:rsidRDefault="00F05C74">
      <w:pPr>
        <w:pStyle w:val="RouteTitle"/>
        <w:ind w:left="720"/>
      </w:pPr>
    </w:p>
    <w:p w:rsidR="00F05C74" w:rsidRDefault="00F05C74">
      <w:pPr>
        <w:pStyle w:val="RouteTitle"/>
        <w:ind w:left="720"/>
        <w:rPr>
          <w:rStyle w:val="HighlightedVariable"/>
          <w:rFonts w:ascii="Book Antiqua" w:hAnsi="Book Antiqua"/>
        </w:rPr>
      </w:pPr>
      <w:r>
        <w:rPr>
          <w:rFonts w:hint="eastAsia"/>
        </w:rPr>
        <w:t>Hand Enterprise Solutions</w:t>
      </w:r>
    </w:p>
    <w:p w:rsidR="00F05C74" w:rsidRPr="00752803" w:rsidRDefault="0007142C" w:rsidP="001A79D0">
      <w:pPr>
        <w:pStyle w:val="a9"/>
        <w:ind w:left="720"/>
        <w:rPr>
          <w:sz w:val="30"/>
          <w:lang w:val="nl-NL"/>
        </w:rPr>
      </w:pPr>
      <w:r>
        <w:rPr>
          <w:rStyle w:val="HighlightedVariable"/>
          <w:rFonts w:ascii="Book Antiqua" w:hAnsi="Book Antiqua" w:hint="eastAsia"/>
        </w:rPr>
        <w:t>手工收款核销</w:t>
      </w:r>
      <w:r w:rsidR="001A79D0">
        <w:rPr>
          <w:rStyle w:val="HighlightedVariable"/>
          <w:rFonts w:ascii="Book Antiqua" w:hAnsi="Book Antiqua" w:hint="eastAsia"/>
        </w:rPr>
        <w:t>功能需求说明书</w:t>
      </w:r>
    </w:p>
    <w:p w:rsidR="00F05C74" w:rsidRPr="00752803" w:rsidRDefault="00F05C74">
      <w:pPr>
        <w:pStyle w:val="a0"/>
        <w:tabs>
          <w:tab w:val="left" w:pos="4320"/>
        </w:tabs>
        <w:spacing w:after="0"/>
        <w:ind w:left="720"/>
        <w:rPr>
          <w:lang w:val="nl-NL"/>
        </w:rPr>
      </w:pPr>
    </w:p>
    <w:p w:rsidR="00F05C74" w:rsidRPr="00752803" w:rsidRDefault="00F05C74">
      <w:pPr>
        <w:pStyle w:val="a0"/>
        <w:tabs>
          <w:tab w:val="left" w:pos="4320"/>
        </w:tabs>
        <w:spacing w:after="0"/>
        <w:ind w:left="720"/>
        <w:rPr>
          <w:lang w:val="nl-NL"/>
        </w:rPr>
      </w:pPr>
    </w:p>
    <w:p w:rsidR="001A79D0" w:rsidRDefault="001A79D0" w:rsidP="001A79D0">
      <w:pPr>
        <w:pStyle w:val="a0"/>
        <w:tabs>
          <w:tab w:val="left" w:pos="4320"/>
        </w:tabs>
        <w:spacing w:after="0"/>
        <w:ind w:left="720"/>
      </w:pPr>
      <w:bookmarkStart w:id="0" w:name="_Toc456527581"/>
      <w:r>
        <w:rPr>
          <w:rFonts w:hint="eastAsia"/>
        </w:rPr>
        <w:t>作者</w:t>
      </w:r>
      <w:r>
        <w:t>:</w:t>
      </w:r>
      <w:r>
        <w:tab/>
      </w:r>
      <w:r>
        <w:rPr>
          <w:rFonts w:hint="eastAsia"/>
        </w:rPr>
        <w:t>汉得顾问</w:t>
      </w:r>
    </w:p>
    <w:p w:rsidR="001A79D0" w:rsidRDefault="001A79D0" w:rsidP="001A79D0">
      <w:pPr>
        <w:pStyle w:val="a0"/>
        <w:tabs>
          <w:tab w:val="left" w:pos="4320"/>
        </w:tabs>
        <w:spacing w:after="0"/>
        <w:ind w:left="720"/>
      </w:pPr>
      <w:r>
        <w:rPr>
          <w:rFonts w:hint="eastAsia"/>
        </w:rPr>
        <w:t>建档日期</w:t>
      </w:r>
      <w:r>
        <w:t>:</w:t>
      </w:r>
      <w:r>
        <w:tab/>
        <w:t>20</w:t>
      </w:r>
      <w:r w:rsidR="008A679D">
        <w:rPr>
          <w:rFonts w:hint="eastAsia"/>
        </w:rPr>
        <w:t>1</w:t>
      </w:r>
      <w:r w:rsidR="005C3CBB">
        <w:rPr>
          <w:rFonts w:hint="eastAsia"/>
        </w:rPr>
        <w:t>2</w:t>
      </w:r>
      <w:r>
        <w:t>-</w:t>
      </w:r>
      <w:r w:rsidR="002638BA">
        <w:rPr>
          <w:rFonts w:hint="eastAsia"/>
        </w:rPr>
        <w:t>0</w:t>
      </w:r>
      <w:r w:rsidR="005C3CBB">
        <w:rPr>
          <w:rFonts w:hint="eastAsia"/>
        </w:rPr>
        <w:t>2</w:t>
      </w:r>
      <w:r>
        <w:t>-</w:t>
      </w:r>
      <w:r w:rsidR="008A679D">
        <w:rPr>
          <w:rFonts w:hint="eastAsia"/>
        </w:rPr>
        <w:t>17</w:t>
      </w:r>
    </w:p>
    <w:p w:rsidR="001A79D0" w:rsidRDefault="001A79D0" w:rsidP="00883B17">
      <w:pPr>
        <w:pStyle w:val="a0"/>
        <w:tabs>
          <w:tab w:val="left" w:pos="4315"/>
        </w:tabs>
        <w:spacing w:after="0"/>
        <w:ind w:left="720"/>
      </w:pPr>
      <w:r>
        <w:rPr>
          <w:rFonts w:hint="eastAsia"/>
        </w:rPr>
        <w:t>上次更新</w:t>
      </w:r>
      <w:r>
        <w:t>:</w:t>
      </w:r>
      <w:r>
        <w:tab/>
      </w:r>
    </w:p>
    <w:p w:rsidR="001A79D0" w:rsidRDefault="001A79D0" w:rsidP="00883B17">
      <w:pPr>
        <w:pStyle w:val="a0"/>
        <w:tabs>
          <w:tab w:val="left" w:pos="4430"/>
        </w:tabs>
        <w:spacing w:after="0"/>
        <w:ind w:left="720"/>
      </w:pPr>
      <w:r>
        <w:rPr>
          <w:rFonts w:hint="eastAsia"/>
        </w:rPr>
        <w:t>控制号</w:t>
      </w:r>
      <w:r>
        <w:t>:</w:t>
      </w:r>
      <w:r>
        <w:tab/>
      </w:r>
    </w:p>
    <w:p w:rsidR="001A79D0" w:rsidRDefault="001A79D0" w:rsidP="001A79D0">
      <w:pPr>
        <w:pStyle w:val="a0"/>
        <w:tabs>
          <w:tab w:val="left" w:pos="4230"/>
        </w:tabs>
        <w:spacing w:after="0"/>
        <w:ind w:left="720"/>
      </w:pPr>
      <w:r>
        <w:rPr>
          <w:rFonts w:hint="eastAsia"/>
        </w:rPr>
        <w:t>版本</w:t>
      </w:r>
      <w:r>
        <w:t>:</w:t>
      </w:r>
      <w:r>
        <w:tab/>
      </w:r>
      <w:bookmarkStart w:id="1" w:name="DocVersion"/>
      <w:r>
        <w:t xml:space="preserve"> </w:t>
      </w:r>
      <w:bookmarkEnd w:id="1"/>
      <w:r w:rsidR="005C3CBB">
        <w:rPr>
          <w:rFonts w:hint="eastAsia"/>
        </w:rPr>
        <w:t>1</w:t>
      </w:r>
      <w:r>
        <w:rPr>
          <w:rFonts w:hint="eastAsia"/>
        </w:rPr>
        <w:t>.0</w:t>
      </w:r>
    </w:p>
    <w:p w:rsidR="001A79D0" w:rsidRDefault="001A79D0" w:rsidP="001A79D0">
      <w:pPr>
        <w:pStyle w:val="a0"/>
        <w:tabs>
          <w:tab w:val="left" w:pos="4320"/>
        </w:tabs>
        <w:spacing w:after="0"/>
        <w:ind w:left="720"/>
      </w:pPr>
    </w:p>
    <w:p w:rsidR="001A79D0" w:rsidRDefault="001A79D0" w:rsidP="001A79D0">
      <w:pPr>
        <w:pStyle w:val="a0"/>
        <w:ind w:left="720"/>
      </w:pPr>
    </w:p>
    <w:p w:rsidR="001A79D0" w:rsidRDefault="00883B17" w:rsidP="001A79D0">
      <w:pPr>
        <w:pStyle w:val="a0"/>
        <w:tabs>
          <w:tab w:val="left" w:pos="4320"/>
        </w:tabs>
        <w:ind w:left="720"/>
        <w:rPr>
          <w:b/>
        </w:rPr>
      </w:pPr>
      <w:r>
        <w:rPr>
          <w:rFonts w:hint="eastAsia"/>
          <w:b/>
        </w:rPr>
        <w:t>确认</w:t>
      </w:r>
      <w:r w:rsidR="001A79D0">
        <w:rPr>
          <w:b/>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tblGrid>
      <w:tr w:rsidR="00883B17" w:rsidTr="00B03851">
        <w:trPr>
          <w:trHeight w:val="1780"/>
        </w:trPr>
        <w:tc>
          <w:tcPr>
            <w:tcW w:w="8460" w:type="dxa"/>
            <w:shd w:val="clear" w:color="auto" w:fill="auto"/>
          </w:tcPr>
          <w:p w:rsidR="00883B17" w:rsidRDefault="00883B17" w:rsidP="00B03851">
            <w:pPr>
              <w:pStyle w:val="a0"/>
              <w:widowControl w:val="0"/>
              <w:tabs>
                <w:tab w:val="left" w:pos="4320"/>
              </w:tabs>
              <w:ind w:left="0"/>
              <w:jc w:val="both"/>
            </w:pPr>
          </w:p>
        </w:tc>
      </w:tr>
      <w:tr w:rsidR="00883B17" w:rsidTr="00B03851">
        <w:trPr>
          <w:trHeight w:val="1835"/>
        </w:trPr>
        <w:tc>
          <w:tcPr>
            <w:tcW w:w="8460" w:type="dxa"/>
            <w:shd w:val="clear" w:color="auto" w:fill="auto"/>
          </w:tcPr>
          <w:p w:rsidR="00883B17" w:rsidRDefault="00883B17" w:rsidP="00B03851">
            <w:pPr>
              <w:pStyle w:val="a0"/>
              <w:widowControl w:val="0"/>
              <w:tabs>
                <w:tab w:val="left" w:pos="4320"/>
              </w:tabs>
              <w:ind w:left="0"/>
              <w:jc w:val="both"/>
            </w:pPr>
          </w:p>
        </w:tc>
      </w:tr>
      <w:tr w:rsidR="00883B17" w:rsidTr="00B03851">
        <w:trPr>
          <w:trHeight w:val="1804"/>
        </w:trPr>
        <w:tc>
          <w:tcPr>
            <w:tcW w:w="8460" w:type="dxa"/>
            <w:shd w:val="clear" w:color="auto" w:fill="auto"/>
          </w:tcPr>
          <w:p w:rsidR="00883B17" w:rsidRDefault="00883B17" w:rsidP="00B03851">
            <w:pPr>
              <w:pStyle w:val="a0"/>
              <w:widowControl w:val="0"/>
              <w:tabs>
                <w:tab w:val="left" w:pos="4320"/>
              </w:tabs>
              <w:ind w:left="0"/>
              <w:jc w:val="both"/>
            </w:pPr>
          </w:p>
        </w:tc>
      </w:tr>
    </w:tbl>
    <w:p w:rsidR="00883B17" w:rsidRDefault="00883B17" w:rsidP="001A79D0">
      <w:pPr>
        <w:pStyle w:val="a0"/>
        <w:tabs>
          <w:tab w:val="left" w:pos="4320"/>
        </w:tabs>
        <w:ind w:left="720"/>
      </w:pPr>
    </w:p>
    <w:p w:rsidR="00F05C74" w:rsidRDefault="00F05C74">
      <w:pPr>
        <w:pStyle w:val="2"/>
        <w:spacing w:after="0"/>
      </w:pPr>
      <w:bookmarkStart w:id="2" w:name="_Toc320101055"/>
      <w:r>
        <w:rPr>
          <w:rFonts w:hint="eastAsia"/>
        </w:rPr>
        <w:lastRenderedPageBreak/>
        <w:t>文档控制</w:t>
      </w:r>
      <w:bookmarkEnd w:id="0"/>
      <w:bookmarkEnd w:id="2"/>
    </w:p>
    <w:p w:rsidR="00F05C74" w:rsidRDefault="00F05C74">
      <w:pPr>
        <w:pStyle w:val="HeadingBar"/>
      </w:pPr>
    </w:p>
    <w:p w:rsidR="00F05C74" w:rsidRDefault="00F05C74">
      <w:pPr>
        <w:keepNext/>
        <w:keepLines/>
        <w:spacing w:before="120" w:after="120"/>
        <w:rPr>
          <w:b/>
          <w:sz w:val="24"/>
        </w:rPr>
      </w:pPr>
      <w:r>
        <w:rPr>
          <w:rFonts w:hint="eastAsia"/>
          <w:b/>
          <w:sz w:val="24"/>
        </w:rPr>
        <w:t>记录更改</w:t>
      </w:r>
    </w:p>
    <w:p w:rsidR="00F05C74" w:rsidRDefault="00F05C74">
      <w:pPr>
        <w:pStyle w:val="a0"/>
      </w:pPr>
    </w:p>
    <w:tbl>
      <w:tblPr>
        <w:tblW w:w="0" w:type="auto"/>
        <w:tblInd w:w="8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0"/>
        <w:gridCol w:w="1398"/>
        <w:gridCol w:w="712"/>
        <w:gridCol w:w="2297"/>
        <w:gridCol w:w="1989"/>
      </w:tblGrid>
      <w:tr w:rsidR="00F05C74">
        <w:trPr>
          <w:cantSplit/>
          <w:tblHeader/>
        </w:trPr>
        <w:tc>
          <w:tcPr>
            <w:tcW w:w="1080" w:type="dxa"/>
            <w:tcBorders>
              <w:bottom w:val="nil"/>
              <w:right w:val="nil"/>
            </w:tcBorders>
            <w:shd w:val="pct10" w:color="auto" w:fill="auto"/>
          </w:tcPr>
          <w:p w:rsidR="00F05C74" w:rsidRDefault="00F05C74">
            <w:pPr>
              <w:pStyle w:val="TableHeading"/>
            </w:pPr>
            <w:r>
              <w:rPr>
                <w:rFonts w:hint="eastAsia"/>
              </w:rPr>
              <w:t>日期</w:t>
            </w:r>
          </w:p>
        </w:tc>
        <w:tc>
          <w:tcPr>
            <w:tcW w:w="1398" w:type="dxa"/>
            <w:tcBorders>
              <w:left w:val="nil"/>
              <w:bottom w:val="nil"/>
              <w:right w:val="nil"/>
            </w:tcBorders>
            <w:shd w:val="pct10" w:color="auto" w:fill="auto"/>
          </w:tcPr>
          <w:p w:rsidR="00F05C74" w:rsidRDefault="00F05C74">
            <w:pPr>
              <w:pStyle w:val="TableHeading"/>
            </w:pPr>
            <w:r>
              <w:rPr>
                <w:rFonts w:hint="eastAsia"/>
              </w:rPr>
              <w:t>作者</w:t>
            </w:r>
          </w:p>
        </w:tc>
        <w:tc>
          <w:tcPr>
            <w:tcW w:w="712" w:type="dxa"/>
            <w:tcBorders>
              <w:left w:val="nil"/>
              <w:bottom w:val="nil"/>
              <w:right w:val="nil"/>
            </w:tcBorders>
            <w:shd w:val="pct10" w:color="auto" w:fill="auto"/>
          </w:tcPr>
          <w:p w:rsidR="00F05C74" w:rsidRDefault="00F05C74">
            <w:pPr>
              <w:pStyle w:val="TableHeading"/>
            </w:pPr>
            <w:r>
              <w:rPr>
                <w:rFonts w:hint="eastAsia"/>
              </w:rPr>
              <w:t>版本</w:t>
            </w:r>
          </w:p>
        </w:tc>
        <w:tc>
          <w:tcPr>
            <w:tcW w:w="2297" w:type="dxa"/>
            <w:tcBorders>
              <w:left w:val="nil"/>
              <w:bottom w:val="nil"/>
              <w:right w:val="nil"/>
            </w:tcBorders>
            <w:shd w:val="pct10" w:color="auto" w:fill="auto"/>
          </w:tcPr>
          <w:p w:rsidR="00F05C74" w:rsidRDefault="00F05C74">
            <w:pPr>
              <w:pStyle w:val="TableHeading"/>
            </w:pPr>
            <w:r>
              <w:rPr>
                <w:rFonts w:hint="eastAsia"/>
              </w:rPr>
              <w:t>文档状态</w:t>
            </w:r>
          </w:p>
        </w:tc>
        <w:tc>
          <w:tcPr>
            <w:tcW w:w="1989" w:type="dxa"/>
            <w:tcBorders>
              <w:left w:val="nil"/>
              <w:bottom w:val="nil"/>
            </w:tcBorders>
            <w:shd w:val="pct10" w:color="auto" w:fill="auto"/>
          </w:tcPr>
          <w:p w:rsidR="00F05C74" w:rsidRDefault="00F05C74">
            <w:pPr>
              <w:pStyle w:val="TableHeading"/>
            </w:pPr>
            <w:r>
              <w:rPr>
                <w:rFonts w:hint="eastAsia"/>
              </w:rPr>
              <w:t>更改参考</w:t>
            </w:r>
          </w:p>
        </w:tc>
      </w:tr>
      <w:tr w:rsidR="00F05C74" w:rsidTr="00CB3AC8">
        <w:trPr>
          <w:cantSplit/>
          <w:trHeight w:hRule="exact" w:val="60"/>
          <w:tblHeader/>
        </w:trPr>
        <w:tc>
          <w:tcPr>
            <w:tcW w:w="1080" w:type="dxa"/>
            <w:tcBorders>
              <w:left w:val="nil"/>
              <w:bottom w:val="single" w:sz="6" w:space="0" w:color="auto"/>
              <w:right w:val="nil"/>
            </w:tcBorders>
            <w:shd w:val="pct50" w:color="auto" w:fill="auto"/>
          </w:tcPr>
          <w:p w:rsidR="00F05C74" w:rsidRDefault="00F05C74">
            <w:pPr>
              <w:pStyle w:val="TableText"/>
              <w:rPr>
                <w:sz w:val="8"/>
              </w:rPr>
            </w:pPr>
          </w:p>
        </w:tc>
        <w:tc>
          <w:tcPr>
            <w:tcW w:w="1398" w:type="dxa"/>
            <w:tcBorders>
              <w:left w:val="nil"/>
              <w:bottom w:val="single" w:sz="6" w:space="0" w:color="auto"/>
              <w:right w:val="nil"/>
            </w:tcBorders>
            <w:shd w:val="pct50" w:color="auto" w:fill="auto"/>
          </w:tcPr>
          <w:p w:rsidR="00F05C74" w:rsidRDefault="00F05C74">
            <w:pPr>
              <w:pStyle w:val="TableText"/>
              <w:rPr>
                <w:sz w:val="8"/>
              </w:rPr>
            </w:pPr>
          </w:p>
        </w:tc>
        <w:tc>
          <w:tcPr>
            <w:tcW w:w="712" w:type="dxa"/>
            <w:tcBorders>
              <w:left w:val="nil"/>
              <w:bottom w:val="single" w:sz="6" w:space="0" w:color="auto"/>
              <w:right w:val="nil"/>
            </w:tcBorders>
            <w:shd w:val="pct50" w:color="auto" w:fill="auto"/>
          </w:tcPr>
          <w:p w:rsidR="00F05C74" w:rsidRDefault="00F05C74">
            <w:pPr>
              <w:pStyle w:val="TableText"/>
              <w:rPr>
                <w:sz w:val="8"/>
              </w:rPr>
            </w:pPr>
          </w:p>
        </w:tc>
        <w:tc>
          <w:tcPr>
            <w:tcW w:w="2297" w:type="dxa"/>
            <w:tcBorders>
              <w:left w:val="nil"/>
              <w:bottom w:val="single" w:sz="6" w:space="0" w:color="auto"/>
              <w:right w:val="nil"/>
            </w:tcBorders>
            <w:shd w:val="pct50" w:color="auto" w:fill="auto"/>
          </w:tcPr>
          <w:p w:rsidR="00F05C74" w:rsidRDefault="00F05C74">
            <w:pPr>
              <w:pStyle w:val="TableText"/>
              <w:rPr>
                <w:sz w:val="8"/>
              </w:rPr>
            </w:pPr>
          </w:p>
        </w:tc>
        <w:tc>
          <w:tcPr>
            <w:tcW w:w="1989" w:type="dxa"/>
            <w:tcBorders>
              <w:left w:val="nil"/>
              <w:bottom w:val="single" w:sz="6" w:space="0" w:color="auto"/>
              <w:right w:val="nil"/>
            </w:tcBorders>
            <w:shd w:val="pct50" w:color="auto" w:fill="auto"/>
          </w:tcPr>
          <w:p w:rsidR="00F05C74" w:rsidRDefault="00F05C74">
            <w:pPr>
              <w:pStyle w:val="TableText"/>
              <w:rPr>
                <w:sz w:val="8"/>
              </w:rPr>
            </w:pPr>
          </w:p>
        </w:tc>
      </w:tr>
      <w:tr w:rsidR="00F05C74" w:rsidTr="00CB3AC8">
        <w:trPr>
          <w:cantSplit/>
        </w:trPr>
        <w:tc>
          <w:tcPr>
            <w:tcW w:w="1080" w:type="dxa"/>
            <w:tcBorders>
              <w:top w:val="single" w:sz="6" w:space="0" w:color="auto"/>
              <w:bottom w:val="single" w:sz="6" w:space="0" w:color="auto"/>
            </w:tcBorders>
          </w:tcPr>
          <w:p w:rsidR="00F05C74" w:rsidRDefault="00F05C74">
            <w:pPr>
              <w:pStyle w:val="TableText"/>
            </w:pPr>
            <w:r>
              <w:t>20</w:t>
            </w:r>
            <w:r w:rsidR="005C3CBB">
              <w:rPr>
                <w:rFonts w:hint="eastAsia"/>
              </w:rPr>
              <w:t>12</w:t>
            </w:r>
            <w:r w:rsidR="00FB6863">
              <w:rPr>
                <w:rFonts w:hint="eastAsia"/>
              </w:rPr>
              <w:t>-</w:t>
            </w:r>
            <w:r w:rsidR="005C3CBB">
              <w:rPr>
                <w:rFonts w:hint="eastAsia"/>
              </w:rPr>
              <w:t>2</w:t>
            </w:r>
            <w:r w:rsidR="008A679D">
              <w:rPr>
                <w:rFonts w:hint="eastAsia"/>
              </w:rPr>
              <w:t>-17</w:t>
            </w:r>
          </w:p>
        </w:tc>
        <w:tc>
          <w:tcPr>
            <w:tcW w:w="1398" w:type="dxa"/>
            <w:tcBorders>
              <w:top w:val="single" w:sz="6" w:space="0" w:color="auto"/>
              <w:bottom w:val="single" w:sz="6" w:space="0" w:color="auto"/>
            </w:tcBorders>
          </w:tcPr>
          <w:p w:rsidR="00F05C74" w:rsidRDefault="005C3CBB">
            <w:pPr>
              <w:pStyle w:val="TableText"/>
            </w:pPr>
            <w:r>
              <w:rPr>
                <w:rFonts w:hint="eastAsia"/>
              </w:rPr>
              <w:t>肖</w:t>
            </w:r>
            <w:proofErr w:type="gramStart"/>
            <w:r>
              <w:rPr>
                <w:rFonts w:hint="eastAsia"/>
              </w:rPr>
              <w:t>泱</w:t>
            </w:r>
            <w:proofErr w:type="gramEnd"/>
          </w:p>
        </w:tc>
        <w:tc>
          <w:tcPr>
            <w:tcW w:w="712" w:type="dxa"/>
            <w:tcBorders>
              <w:top w:val="single" w:sz="6" w:space="0" w:color="auto"/>
              <w:bottom w:val="single" w:sz="6" w:space="0" w:color="auto"/>
            </w:tcBorders>
          </w:tcPr>
          <w:p w:rsidR="00F05C74" w:rsidRDefault="00F05C74">
            <w:pPr>
              <w:pStyle w:val="TableText"/>
            </w:pPr>
            <w:r>
              <w:t>1.0</w:t>
            </w:r>
          </w:p>
        </w:tc>
        <w:tc>
          <w:tcPr>
            <w:tcW w:w="2297" w:type="dxa"/>
            <w:tcBorders>
              <w:top w:val="single" w:sz="6" w:space="0" w:color="auto"/>
              <w:bottom w:val="single" w:sz="6" w:space="0" w:color="auto"/>
            </w:tcBorders>
          </w:tcPr>
          <w:p w:rsidR="00F05C74" w:rsidRDefault="00AA73FB">
            <w:pPr>
              <w:pStyle w:val="TableText"/>
            </w:pPr>
            <w:r>
              <w:rPr>
                <w:rFonts w:hint="eastAsia"/>
              </w:rPr>
              <w:t>New</w:t>
            </w:r>
          </w:p>
        </w:tc>
        <w:tc>
          <w:tcPr>
            <w:tcW w:w="1989" w:type="dxa"/>
            <w:tcBorders>
              <w:top w:val="single" w:sz="6" w:space="0" w:color="auto"/>
              <w:bottom w:val="single" w:sz="6" w:space="0" w:color="auto"/>
            </w:tcBorders>
          </w:tcPr>
          <w:p w:rsidR="00F05C74" w:rsidRDefault="00F05C74">
            <w:pPr>
              <w:pStyle w:val="TableText"/>
            </w:pPr>
            <w:r>
              <w:t xml:space="preserve">No Previous Version </w:t>
            </w:r>
          </w:p>
        </w:tc>
      </w:tr>
      <w:tr w:rsidR="00CB3AC8" w:rsidTr="00E07843">
        <w:trPr>
          <w:cantSplit/>
        </w:trPr>
        <w:tc>
          <w:tcPr>
            <w:tcW w:w="1080" w:type="dxa"/>
            <w:tcBorders>
              <w:top w:val="single" w:sz="6" w:space="0" w:color="auto"/>
              <w:bottom w:val="single" w:sz="6" w:space="0" w:color="auto"/>
            </w:tcBorders>
          </w:tcPr>
          <w:p w:rsidR="00CB3AC8" w:rsidRDefault="00CB3AC8">
            <w:pPr>
              <w:pStyle w:val="TableText"/>
            </w:pPr>
          </w:p>
        </w:tc>
        <w:tc>
          <w:tcPr>
            <w:tcW w:w="1398" w:type="dxa"/>
            <w:tcBorders>
              <w:top w:val="single" w:sz="6" w:space="0" w:color="auto"/>
              <w:bottom w:val="single" w:sz="6" w:space="0" w:color="auto"/>
            </w:tcBorders>
          </w:tcPr>
          <w:p w:rsidR="00CB3AC8" w:rsidRDefault="00CB3AC8">
            <w:pPr>
              <w:pStyle w:val="TableText"/>
            </w:pPr>
          </w:p>
        </w:tc>
        <w:tc>
          <w:tcPr>
            <w:tcW w:w="712" w:type="dxa"/>
            <w:tcBorders>
              <w:top w:val="single" w:sz="6" w:space="0" w:color="auto"/>
              <w:bottom w:val="single" w:sz="6" w:space="0" w:color="auto"/>
            </w:tcBorders>
          </w:tcPr>
          <w:p w:rsidR="00CB3AC8" w:rsidRDefault="00CB3AC8">
            <w:pPr>
              <w:pStyle w:val="TableText"/>
            </w:pPr>
          </w:p>
        </w:tc>
        <w:tc>
          <w:tcPr>
            <w:tcW w:w="2297" w:type="dxa"/>
            <w:tcBorders>
              <w:top w:val="single" w:sz="6" w:space="0" w:color="auto"/>
              <w:bottom w:val="single" w:sz="6" w:space="0" w:color="auto"/>
            </w:tcBorders>
          </w:tcPr>
          <w:p w:rsidR="00CB3AC8" w:rsidRDefault="00CB3AC8">
            <w:pPr>
              <w:pStyle w:val="TableText"/>
            </w:pPr>
          </w:p>
        </w:tc>
        <w:tc>
          <w:tcPr>
            <w:tcW w:w="1989" w:type="dxa"/>
            <w:tcBorders>
              <w:top w:val="single" w:sz="6" w:space="0" w:color="auto"/>
              <w:bottom w:val="single" w:sz="6" w:space="0" w:color="auto"/>
            </w:tcBorders>
          </w:tcPr>
          <w:p w:rsidR="00CB3AC8" w:rsidRDefault="00CB3AC8">
            <w:pPr>
              <w:pStyle w:val="TableText"/>
            </w:pPr>
          </w:p>
        </w:tc>
      </w:tr>
      <w:tr w:rsidR="00E07843" w:rsidTr="00CB3AC8">
        <w:trPr>
          <w:cantSplit/>
        </w:trPr>
        <w:tc>
          <w:tcPr>
            <w:tcW w:w="1080" w:type="dxa"/>
            <w:tcBorders>
              <w:top w:val="single" w:sz="6" w:space="0" w:color="auto"/>
              <w:bottom w:val="single" w:sz="12" w:space="0" w:color="auto"/>
            </w:tcBorders>
          </w:tcPr>
          <w:p w:rsidR="00E07843" w:rsidRDefault="00E07843" w:rsidP="00B10B1D">
            <w:pPr>
              <w:pStyle w:val="TableText"/>
            </w:pPr>
          </w:p>
        </w:tc>
        <w:tc>
          <w:tcPr>
            <w:tcW w:w="1398" w:type="dxa"/>
            <w:tcBorders>
              <w:top w:val="single" w:sz="6" w:space="0" w:color="auto"/>
              <w:bottom w:val="single" w:sz="12" w:space="0" w:color="auto"/>
            </w:tcBorders>
          </w:tcPr>
          <w:p w:rsidR="00E07843" w:rsidRDefault="00E07843" w:rsidP="00B10B1D">
            <w:pPr>
              <w:pStyle w:val="TableText"/>
            </w:pPr>
          </w:p>
        </w:tc>
        <w:tc>
          <w:tcPr>
            <w:tcW w:w="712" w:type="dxa"/>
            <w:tcBorders>
              <w:top w:val="single" w:sz="6" w:space="0" w:color="auto"/>
              <w:bottom w:val="single" w:sz="12" w:space="0" w:color="auto"/>
            </w:tcBorders>
          </w:tcPr>
          <w:p w:rsidR="00E07843" w:rsidRDefault="00E07843" w:rsidP="00B10B1D">
            <w:pPr>
              <w:pStyle w:val="TableText"/>
            </w:pPr>
          </w:p>
        </w:tc>
        <w:tc>
          <w:tcPr>
            <w:tcW w:w="2297" w:type="dxa"/>
            <w:tcBorders>
              <w:top w:val="single" w:sz="6" w:space="0" w:color="auto"/>
              <w:bottom w:val="single" w:sz="12" w:space="0" w:color="auto"/>
            </w:tcBorders>
          </w:tcPr>
          <w:p w:rsidR="00E07843" w:rsidRDefault="00E07843" w:rsidP="00B10B1D">
            <w:pPr>
              <w:pStyle w:val="TableText"/>
            </w:pPr>
          </w:p>
        </w:tc>
        <w:tc>
          <w:tcPr>
            <w:tcW w:w="1989" w:type="dxa"/>
            <w:tcBorders>
              <w:top w:val="single" w:sz="6" w:space="0" w:color="auto"/>
              <w:bottom w:val="single" w:sz="12" w:space="0" w:color="auto"/>
            </w:tcBorders>
          </w:tcPr>
          <w:p w:rsidR="00E07843" w:rsidRDefault="00E07843" w:rsidP="005C3CBB">
            <w:pPr>
              <w:pStyle w:val="TableText"/>
            </w:pPr>
          </w:p>
        </w:tc>
      </w:tr>
    </w:tbl>
    <w:p w:rsidR="00F05C74" w:rsidRPr="00562FD1" w:rsidRDefault="00F05C74">
      <w:pPr>
        <w:pStyle w:val="a0"/>
      </w:pPr>
    </w:p>
    <w:p w:rsidR="00F05C74" w:rsidRDefault="00F05C74">
      <w:pPr>
        <w:pStyle w:val="HeadingBar"/>
      </w:pPr>
    </w:p>
    <w:p w:rsidR="00F05C74" w:rsidRDefault="00F05C74">
      <w:pPr>
        <w:keepNext/>
        <w:keepLines/>
        <w:spacing w:before="120" w:after="120"/>
        <w:rPr>
          <w:b/>
          <w:sz w:val="24"/>
        </w:rPr>
      </w:pPr>
      <w:r>
        <w:rPr>
          <w:rFonts w:hint="eastAsia"/>
          <w:b/>
          <w:sz w:val="24"/>
        </w:rPr>
        <w:t>审阅人</w:t>
      </w:r>
    </w:p>
    <w:p w:rsidR="00F05C74" w:rsidRDefault="00F05C74">
      <w:pPr>
        <w:pStyle w:val="a0"/>
      </w:pPr>
    </w:p>
    <w:tbl>
      <w:tblPr>
        <w:tblW w:w="0" w:type="auto"/>
        <w:tblInd w:w="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60"/>
        <w:gridCol w:w="3960"/>
      </w:tblGrid>
      <w:tr w:rsidR="00F05C74">
        <w:trPr>
          <w:cantSplit/>
          <w:tblHeader/>
        </w:trPr>
        <w:tc>
          <w:tcPr>
            <w:tcW w:w="3960" w:type="dxa"/>
            <w:tcBorders>
              <w:bottom w:val="nil"/>
              <w:right w:val="nil"/>
            </w:tcBorders>
            <w:shd w:val="pct10" w:color="auto" w:fill="auto"/>
          </w:tcPr>
          <w:p w:rsidR="00F05C74" w:rsidRDefault="00F05C74">
            <w:pPr>
              <w:pStyle w:val="TableHeading"/>
            </w:pPr>
            <w:r>
              <w:rPr>
                <w:rFonts w:hint="eastAsia"/>
              </w:rPr>
              <w:t>姓名</w:t>
            </w:r>
          </w:p>
        </w:tc>
        <w:tc>
          <w:tcPr>
            <w:tcW w:w="3960" w:type="dxa"/>
            <w:tcBorders>
              <w:left w:val="nil"/>
              <w:bottom w:val="nil"/>
            </w:tcBorders>
            <w:shd w:val="pct10" w:color="auto" w:fill="auto"/>
          </w:tcPr>
          <w:p w:rsidR="00F05C74" w:rsidRDefault="00F05C74">
            <w:pPr>
              <w:pStyle w:val="TableHeading"/>
            </w:pPr>
            <w:r>
              <w:rPr>
                <w:rFonts w:hint="eastAsia"/>
              </w:rPr>
              <w:t>职位</w:t>
            </w:r>
          </w:p>
        </w:tc>
      </w:tr>
      <w:tr w:rsidR="00F05C74">
        <w:trPr>
          <w:cantSplit/>
          <w:trHeight w:hRule="exact" w:val="60"/>
          <w:tblHeader/>
        </w:trPr>
        <w:tc>
          <w:tcPr>
            <w:tcW w:w="3960" w:type="dxa"/>
            <w:tcBorders>
              <w:left w:val="nil"/>
              <w:right w:val="nil"/>
            </w:tcBorders>
            <w:shd w:val="pct50" w:color="auto" w:fill="auto"/>
          </w:tcPr>
          <w:p w:rsidR="00F05C74" w:rsidRDefault="00F05C74">
            <w:pPr>
              <w:pStyle w:val="TableText"/>
              <w:rPr>
                <w:sz w:val="8"/>
              </w:rPr>
            </w:pPr>
          </w:p>
        </w:tc>
        <w:tc>
          <w:tcPr>
            <w:tcW w:w="3960" w:type="dxa"/>
            <w:tcBorders>
              <w:left w:val="nil"/>
              <w:right w:val="nil"/>
            </w:tcBorders>
            <w:shd w:val="pct50" w:color="auto" w:fill="auto"/>
          </w:tcPr>
          <w:p w:rsidR="00F05C74" w:rsidRDefault="00F05C74">
            <w:pPr>
              <w:pStyle w:val="TableText"/>
              <w:rPr>
                <w:sz w:val="8"/>
              </w:rPr>
            </w:pPr>
          </w:p>
        </w:tc>
      </w:tr>
      <w:tr w:rsidR="00F05C74">
        <w:trPr>
          <w:cantSplit/>
        </w:trPr>
        <w:tc>
          <w:tcPr>
            <w:tcW w:w="3960" w:type="dxa"/>
            <w:tcBorders>
              <w:top w:val="nil"/>
            </w:tcBorders>
          </w:tcPr>
          <w:p w:rsidR="00F05C74" w:rsidRDefault="00F05C74">
            <w:pPr>
              <w:pStyle w:val="TableText"/>
            </w:pPr>
          </w:p>
        </w:tc>
        <w:tc>
          <w:tcPr>
            <w:tcW w:w="3960" w:type="dxa"/>
            <w:tcBorders>
              <w:top w:val="nil"/>
            </w:tcBorders>
          </w:tcPr>
          <w:p w:rsidR="00F05C74" w:rsidRDefault="00F05C74">
            <w:pPr>
              <w:pStyle w:val="TableText"/>
            </w:pPr>
          </w:p>
        </w:tc>
      </w:tr>
      <w:tr w:rsidR="00F05C74">
        <w:trPr>
          <w:cantSplit/>
        </w:trPr>
        <w:tc>
          <w:tcPr>
            <w:tcW w:w="3960" w:type="dxa"/>
          </w:tcPr>
          <w:p w:rsidR="00F05C74" w:rsidRDefault="00F05C74">
            <w:pPr>
              <w:pStyle w:val="TableText"/>
            </w:pPr>
          </w:p>
        </w:tc>
        <w:tc>
          <w:tcPr>
            <w:tcW w:w="3960" w:type="dxa"/>
          </w:tcPr>
          <w:p w:rsidR="00F05C74" w:rsidRDefault="00F05C74">
            <w:pPr>
              <w:pStyle w:val="TableText"/>
            </w:pPr>
          </w:p>
        </w:tc>
      </w:tr>
      <w:tr w:rsidR="00F05C74">
        <w:trPr>
          <w:cantSplit/>
        </w:trPr>
        <w:tc>
          <w:tcPr>
            <w:tcW w:w="3960" w:type="dxa"/>
          </w:tcPr>
          <w:p w:rsidR="00F05C74" w:rsidRDefault="00F05C74">
            <w:pPr>
              <w:pStyle w:val="TableText"/>
            </w:pPr>
          </w:p>
        </w:tc>
        <w:tc>
          <w:tcPr>
            <w:tcW w:w="3960" w:type="dxa"/>
          </w:tcPr>
          <w:p w:rsidR="00F05C74" w:rsidRDefault="00F05C74">
            <w:pPr>
              <w:pStyle w:val="TableText"/>
            </w:pPr>
          </w:p>
        </w:tc>
      </w:tr>
      <w:tr w:rsidR="00F05C74">
        <w:trPr>
          <w:cantSplit/>
        </w:trPr>
        <w:tc>
          <w:tcPr>
            <w:tcW w:w="3960" w:type="dxa"/>
          </w:tcPr>
          <w:p w:rsidR="00F05C74" w:rsidRDefault="00F05C74">
            <w:pPr>
              <w:pStyle w:val="TableText"/>
            </w:pPr>
          </w:p>
        </w:tc>
        <w:tc>
          <w:tcPr>
            <w:tcW w:w="3960" w:type="dxa"/>
          </w:tcPr>
          <w:p w:rsidR="00F05C74" w:rsidRDefault="00F05C74">
            <w:pPr>
              <w:pStyle w:val="TableText"/>
            </w:pPr>
          </w:p>
        </w:tc>
      </w:tr>
    </w:tbl>
    <w:p w:rsidR="00F05C74" w:rsidRDefault="00F05C74">
      <w:pPr>
        <w:pStyle w:val="a0"/>
      </w:pPr>
    </w:p>
    <w:p w:rsidR="00F05C74" w:rsidRDefault="00F05C74">
      <w:pPr>
        <w:pStyle w:val="HeadingBar"/>
      </w:pPr>
    </w:p>
    <w:p w:rsidR="00F05C74" w:rsidRDefault="00F05C74">
      <w:pPr>
        <w:keepNext/>
        <w:keepLines/>
        <w:spacing w:before="120" w:after="120"/>
        <w:rPr>
          <w:b/>
          <w:sz w:val="24"/>
        </w:rPr>
      </w:pPr>
      <w:r>
        <w:rPr>
          <w:rFonts w:hint="eastAsia"/>
          <w:b/>
          <w:sz w:val="24"/>
        </w:rPr>
        <w:t>分发</w:t>
      </w:r>
    </w:p>
    <w:p w:rsidR="00F05C74" w:rsidRDefault="00F05C74">
      <w:pPr>
        <w:pStyle w:val="a0"/>
      </w:pPr>
    </w:p>
    <w:tbl>
      <w:tblPr>
        <w:tblW w:w="0" w:type="auto"/>
        <w:tblInd w:w="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18"/>
        <w:gridCol w:w="3429"/>
        <w:gridCol w:w="3429"/>
      </w:tblGrid>
      <w:tr w:rsidR="00F05C74">
        <w:trPr>
          <w:cantSplit/>
          <w:tblHeader/>
        </w:trPr>
        <w:tc>
          <w:tcPr>
            <w:tcW w:w="918" w:type="dxa"/>
            <w:tcBorders>
              <w:bottom w:val="nil"/>
              <w:right w:val="nil"/>
            </w:tcBorders>
            <w:shd w:val="pct10" w:color="auto" w:fill="auto"/>
          </w:tcPr>
          <w:p w:rsidR="00F05C74" w:rsidRDefault="00F05C74">
            <w:pPr>
              <w:pStyle w:val="TableHeading"/>
            </w:pPr>
            <w:r>
              <w:rPr>
                <w:rFonts w:hint="eastAsia"/>
              </w:rPr>
              <w:t>拷贝号</w:t>
            </w:r>
          </w:p>
        </w:tc>
        <w:tc>
          <w:tcPr>
            <w:tcW w:w="3429" w:type="dxa"/>
            <w:tcBorders>
              <w:left w:val="nil"/>
              <w:bottom w:val="nil"/>
              <w:right w:val="nil"/>
            </w:tcBorders>
            <w:shd w:val="pct10" w:color="auto" w:fill="auto"/>
          </w:tcPr>
          <w:p w:rsidR="00F05C74" w:rsidRDefault="00F05C74">
            <w:pPr>
              <w:pStyle w:val="TableHeading"/>
            </w:pPr>
            <w:r>
              <w:rPr>
                <w:rFonts w:hint="eastAsia"/>
              </w:rPr>
              <w:t>姓名</w:t>
            </w:r>
          </w:p>
        </w:tc>
        <w:tc>
          <w:tcPr>
            <w:tcW w:w="3429" w:type="dxa"/>
            <w:tcBorders>
              <w:left w:val="nil"/>
              <w:bottom w:val="nil"/>
            </w:tcBorders>
            <w:shd w:val="pct10" w:color="auto" w:fill="auto"/>
          </w:tcPr>
          <w:p w:rsidR="00F05C74" w:rsidRDefault="00F05C74">
            <w:pPr>
              <w:pStyle w:val="TableHeading"/>
            </w:pPr>
            <w:r>
              <w:rPr>
                <w:rFonts w:hint="eastAsia"/>
              </w:rPr>
              <w:t>职位</w:t>
            </w:r>
          </w:p>
        </w:tc>
      </w:tr>
      <w:tr w:rsidR="00F05C74">
        <w:trPr>
          <w:cantSplit/>
          <w:trHeight w:hRule="exact" w:val="60"/>
          <w:tblHeader/>
        </w:trPr>
        <w:tc>
          <w:tcPr>
            <w:tcW w:w="918" w:type="dxa"/>
            <w:tcBorders>
              <w:left w:val="nil"/>
              <w:right w:val="nil"/>
            </w:tcBorders>
            <w:shd w:val="pct50" w:color="auto" w:fill="auto"/>
          </w:tcPr>
          <w:p w:rsidR="00F05C74" w:rsidRDefault="00F05C74">
            <w:pPr>
              <w:pStyle w:val="TableText"/>
              <w:rPr>
                <w:sz w:val="8"/>
              </w:rPr>
            </w:pPr>
          </w:p>
        </w:tc>
        <w:tc>
          <w:tcPr>
            <w:tcW w:w="3429" w:type="dxa"/>
            <w:tcBorders>
              <w:left w:val="nil"/>
              <w:right w:val="nil"/>
            </w:tcBorders>
            <w:shd w:val="pct50" w:color="auto" w:fill="auto"/>
          </w:tcPr>
          <w:p w:rsidR="00F05C74" w:rsidRDefault="00F05C74">
            <w:pPr>
              <w:pStyle w:val="TableText"/>
              <w:rPr>
                <w:sz w:val="8"/>
              </w:rPr>
            </w:pPr>
          </w:p>
        </w:tc>
        <w:tc>
          <w:tcPr>
            <w:tcW w:w="3429" w:type="dxa"/>
            <w:tcBorders>
              <w:left w:val="nil"/>
              <w:right w:val="nil"/>
            </w:tcBorders>
            <w:shd w:val="pct50" w:color="auto" w:fill="auto"/>
          </w:tcPr>
          <w:p w:rsidR="00F05C74" w:rsidRDefault="00F05C74">
            <w:pPr>
              <w:pStyle w:val="TableText"/>
              <w:rPr>
                <w:sz w:val="8"/>
              </w:rPr>
            </w:pPr>
          </w:p>
        </w:tc>
      </w:tr>
      <w:tr w:rsidR="00F05C74">
        <w:trPr>
          <w:cantSplit/>
        </w:trPr>
        <w:tc>
          <w:tcPr>
            <w:tcW w:w="918" w:type="dxa"/>
            <w:tcBorders>
              <w:top w:val="nil"/>
            </w:tcBorders>
          </w:tcPr>
          <w:p w:rsidR="00F05C74" w:rsidRDefault="00F05C74">
            <w:pPr>
              <w:pStyle w:val="TableText"/>
              <w:numPr>
                <w:ilvl w:val="0"/>
                <w:numId w:val="1"/>
              </w:numPr>
            </w:pPr>
          </w:p>
        </w:tc>
        <w:tc>
          <w:tcPr>
            <w:tcW w:w="3429" w:type="dxa"/>
            <w:tcBorders>
              <w:top w:val="nil"/>
            </w:tcBorders>
          </w:tcPr>
          <w:p w:rsidR="00F05C74" w:rsidRDefault="00F05C74">
            <w:pPr>
              <w:pStyle w:val="TableText"/>
              <w:numPr>
                <w:ilvl w:val="12"/>
                <w:numId w:val="0"/>
              </w:numPr>
            </w:pPr>
          </w:p>
        </w:tc>
        <w:tc>
          <w:tcPr>
            <w:tcW w:w="3429" w:type="dxa"/>
            <w:tcBorders>
              <w:top w:val="nil"/>
            </w:tcBorders>
          </w:tcPr>
          <w:p w:rsidR="00F05C74" w:rsidRDefault="00F05C74">
            <w:pPr>
              <w:pStyle w:val="TableText"/>
              <w:numPr>
                <w:ilvl w:val="12"/>
                <w:numId w:val="0"/>
              </w:numPr>
            </w:pPr>
          </w:p>
        </w:tc>
      </w:tr>
      <w:tr w:rsidR="00F05C74">
        <w:trPr>
          <w:cantSplit/>
        </w:trPr>
        <w:tc>
          <w:tcPr>
            <w:tcW w:w="918" w:type="dxa"/>
          </w:tcPr>
          <w:p w:rsidR="00F05C74" w:rsidRDefault="00F05C74">
            <w:pPr>
              <w:pStyle w:val="TableText"/>
              <w:numPr>
                <w:ilvl w:val="0"/>
                <w:numId w:val="1"/>
              </w:numPr>
            </w:pPr>
          </w:p>
        </w:tc>
        <w:tc>
          <w:tcPr>
            <w:tcW w:w="3429" w:type="dxa"/>
          </w:tcPr>
          <w:p w:rsidR="00F05C74" w:rsidRDefault="00F05C74">
            <w:pPr>
              <w:pStyle w:val="TableText"/>
              <w:numPr>
                <w:ilvl w:val="12"/>
                <w:numId w:val="0"/>
              </w:numPr>
            </w:pPr>
          </w:p>
        </w:tc>
        <w:tc>
          <w:tcPr>
            <w:tcW w:w="3429" w:type="dxa"/>
          </w:tcPr>
          <w:p w:rsidR="00F05C74" w:rsidRDefault="00F05C74">
            <w:pPr>
              <w:pStyle w:val="TableText"/>
              <w:numPr>
                <w:ilvl w:val="12"/>
                <w:numId w:val="0"/>
              </w:numPr>
            </w:pPr>
          </w:p>
        </w:tc>
      </w:tr>
      <w:tr w:rsidR="00F05C74">
        <w:trPr>
          <w:cantSplit/>
        </w:trPr>
        <w:tc>
          <w:tcPr>
            <w:tcW w:w="918" w:type="dxa"/>
          </w:tcPr>
          <w:p w:rsidR="00F05C74" w:rsidRDefault="00F05C74">
            <w:pPr>
              <w:pStyle w:val="TableText"/>
              <w:numPr>
                <w:ilvl w:val="0"/>
                <w:numId w:val="1"/>
              </w:numPr>
            </w:pPr>
          </w:p>
        </w:tc>
        <w:tc>
          <w:tcPr>
            <w:tcW w:w="3429" w:type="dxa"/>
          </w:tcPr>
          <w:p w:rsidR="00F05C74" w:rsidRDefault="00F05C74">
            <w:pPr>
              <w:pStyle w:val="TableText"/>
              <w:numPr>
                <w:ilvl w:val="12"/>
                <w:numId w:val="0"/>
              </w:numPr>
            </w:pPr>
          </w:p>
        </w:tc>
        <w:tc>
          <w:tcPr>
            <w:tcW w:w="3429" w:type="dxa"/>
          </w:tcPr>
          <w:p w:rsidR="00F05C74" w:rsidRDefault="00F05C74">
            <w:pPr>
              <w:pStyle w:val="TableText"/>
              <w:numPr>
                <w:ilvl w:val="12"/>
                <w:numId w:val="0"/>
              </w:numPr>
            </w:pPr>
          </w:p>
        </w:tc>
      </w:tr>
      <w:tr w:rsidR="00F05C74">
        <w:trPr>
          <w:cantSplit/>
        </w:trPr>
        <w:tc>
          <w:tcPr>
            <w:tcW w:w="918" w:type="dxa"/>
          </w:tcPr>
          <w:p w:rsidR="00F05C74" w:rsidRDefault="00F05C74">
            <w:pPr>
              <w:pStyle w:val="TableText"/>
              <w:numPr>
                <w:ilvl w:val="0"/>
                <w:numId w:val="1"/>
              </w:numPr>
            </w:pPr>
          </w:p>
        </w:tc>
        <w:tc>
          <w:tcPr>
            <w:tcW w:w="3429" w:type="dxa"/>
          </w:tcPr>
          <w:p w:rsidR="00F05C74" w:rsidRDefault="00F05C74">
            <w:pPr>
              <w:pStyle w:val="TableText"/>
            </w:pPr>
          </w:p>
        </w:tc>
        <w:tc>
          <w:tcPr>
            <w:tcW w:w="3429" w:type="dxa"/>
          </w:tcPr>
          <w:p w:rsidR="00F05C74" w:rsidRDefault="00F05C74">
            <w:pPr>
              <w:pStyle w:val="TableText"/>
            </w:pPr>
          </w:p>
        </w:tc>
      </w:tr>
    </w:tbl>
    <w:p w:rsidR="00F05C74" w:rsidRDefault="00F05C74">
      <w:pPr>
        <w:pStyle w:val="Note"/>
        <w:numPr>
          <w:ilvl w:val="0"/>
          <w:numId w:val="2"/>
        </w:numPr>
      </w:pPr>
      <w:r>
        <w:t xml:space="preserve">The copy numbers referenced above should be written into the </w:t>
      </w:r>
      <w:r>
        <w:rPr>
          <w:b/>
        </w:rPr>
        <w:t>Copy Number</w:t>
      </w:r>
      <w:r>
        <w:t xml:space="preserve"> space on the cover of each distributed copy.  If the document is not controlled, you can delete this table and the </w:t>
      </w:r>
      <w:r>
        <w:rPr>
          <w:b/>
        </w:rPr>
        <w:t>Copy Number</w:t>
      </w:r>
      <w:r>
        <w:t xml:space="preserve"> label from the cover page.</w:t>
      </w:r>
    </w:p>
    <w:p w:rsidR="00F05C74" w:rsidRDefault="00F05C74">
      <w:pPr>
        <w:pStyle w:val="a0"/>
      </w:pPr>
    </w:p>
    <w:p w:rsidR="00F05C74" w:rsidRDefault="00F05C74">
      <w:pPr>
        <w:pStyle w:val="TOC1"/>
        <w:ind w:left="720"/>
      </w:pPr>
      <w:r>
        <w:rPr>
          <w:rFonts w:hint="eastAsia"/>
        </w:rPr>
        <w:lastRenderedPageBreak/>
        <w:t>文档目录</w:t>
      </w:r>
    </w:p>
    <w:p w:rsidR="0007142C" w:rsidRDefault="00F05C74">
      <w:pPr>
        <w:pStyle w:val="20"/>
        <w:rPr>
          <w:rFonts w:asciiTheme="minorHAnsi" w:eastAsiaTheme="minorEastAsia" w:hAnsiTheme="minorHAnsi" w:cstheme="minorBidi"/>
          <w:noProof/>
          <w:kern w:val="2"/>
          <w:sz w:val="21"/>
          <w:szCs w:val="22"/>
        </w:rPr>
      </w:pPr>
      <w:r>
        <w:fldChar w:fldCharType="begin"/>
      </w:r>
      <w:r>
        <w:instrText xml:space="preserve"> TOC \o "1-3" \h \z </w:instrText>
      </w:r>
      <w:r>
        <w:fldChar w:fldCharType="separate"/>
      </w:r>
      <w:hyperlink w:anchor="_Toc320101055" w:history="1">
        <w:r w:rsidR="0007142C" w:rsidRPr="00AB0260">
          <w:rPr>
            <w:rStyle w:val="ad"/>
            <w:rFonts w:hint="eastAsia"/>
            <w:noProof/>
          </w:rPr>
          <w:t>文档控制</w:t>
        </w:r>
        <w:r w:rsidR="0007142C">
          <w:rPr>
            <w:noProof/>
            <w:webHidden/>
          </w:rPr>
          <w:tab/>
        </w:r>
        <w:r w:rsidR="0007142C">
          <w:rPr>
            <w:noProof/>
            <w:webHidden/>
          </w:rPr>
          <w:fldChar w:fldCharType="begin"/>
        </w:r>
        <w:r w:rsidR="0007142C">
          <w:rPr>
            <w:noProof/>
            <w:webHidden/>
          </w:rPr>
          <w:instrText xml:space="preserve"> PAGEREF _Toc320101055 \h </w:instrText>
        </w:r>
        <w:r w:rsidR="0007142C">
          <w:rPr>
            <w:noProof/>
            <w:webHidden/>
          </w:rPr>
        </w:r>
        <w:r w:rsidR="0007142C">
          <w:rPr>
            <w:noProof/>
            <w:webHidden/>
          </w:rPr>
          <w:fldChar w:fldCharType="separate"/>
        </w:r>
        <w:r w:rsidR="0007142C">
          <w:rPr>
            <w:noProof/>
            <w:webHidden/>
          </w:rPr>
          <w:t>2</w:t>
        </w:r>
        <w:r w:rsidR="0007142C">
          <w:rPr>
            <w:noProof/>
            <w:webHidden/>
          </w:rPr>
          <w:fldChar w:fldCharType="end"/>
        </w:r>
      </w:hyperlink>
    </w:p>
    <w:p w:rsidR="0007142C" w:rsidRDefault="004607EB">
      <w:pPr>
        <w:pStyle w:val="20"/>
        <w:rPr>
          <w:rFonts w:asciiTheme="minorHAnsi" w:eastAsiaTheme="minorEastAsia" w:hAnsiTheme="minorHAnsi" w:cstheme="minorBidi"/>
          <w:noProof/>
          <w:kern w:val="2"/>
          <w:sz w:val="21"/>
          <w:szCs w:val="22"/>
        </w:rPr>
      </w:pPr>
      <w:hyperlink w:anchor="_Toc320101056" w:history="1">
        <w:r w:rsidR="0007142C" w:rsidRPr="00AB0260">
          <w:rPr>
            <w:rStyle w:val="ad"/>
            <w:noProof/>
          </w:rPr>
          <w:t xml:space="preserve">1 </w:t>
        </w:r>
        <w:r w:rsidR="0007142C" w:rsidRPr="00AB0260">
          <w:rPr>
            <w:rStyle w:val="ad"/>
            <w:rFonts w:hint="eastAsia"/>
            <w:noProof/>
          </w:rPr>
          <w:t>功能概述</w:t>
        </w:r>
        <w:r w:rsidR="0007142C">
          <w:rPr>
            <w:noProof/>
            <w:webHidden/>
          </w:rPr>
          <w:tab/>
        </w:r>
        <w:r w:rsidR="0007142C">
          <w:rPr>
            <w:noProof/>
            <w:webHidden/>
          </w:rPr>
          <w:fldChar w:fldCharType="begin"/>
        </w:r>
        <w:r w:rsidR="0007142C">
          <w:rPr>
            <w:noProof/>
            <w:webHidden/>
          </w:rPr>
          <w:instrText xml:space="preserve"> PAGEREF _Toc320101056 \h </w:instrText>
        </w:r>
        <w:r w:rsidR="0007142C">
          <w:rPr>
            <w:noProof/>
            <w:webHidden/>
          </w:rPr>
        </w:r>
        <w:r w:rsidR="0007142C">
          <w:rPr>
            <w:noProof/>
            <w:webHidden/>
          </w:rPr>
          <w:fldChar w:fldCharType="separate"/>
        </w:r>
        <w:r w:rsidR="0007142C">
          <w:rPr>
            <w:noProof/>
            <w:webHidden/>
          </w:rPr>
          <w:t>4</w:t>
        </w:r>
        <w:r w:rsidR="0007142C">
          <w:rPr>
            <w:noProof/>
            <w:webHidden/>
          </w:rPr>
          <w:fldChar w:fldCharType="end"/>
        </w:r>
      </w:hyperlink>
    </w:p>
    <w:p w:rsidR="0007142C" w:rsidRDefault="004607EB">
      <w:pPr>
        <w:pStyle w:val="20"/>
        <w:rPr>
          <w:rFonts w:asciiTheme="minorHAnsi" w:eastAsiaTheme="minorEastAsia" w:hAnsiTheme="minorHAnsi" w:cstheme="minorBidi"/>
          <w:noProof/>
          <w:kern w:val="2"/>
          <w:sz w:val="21"/>
          <w:szCs w:val="22"/>
        </w:rPr>
      </w:pPr>
      <w:hyperlink w:anchor="_Toc320101057" w:history="1">
        <w:r w:rsidR="0007142C" w:rsidRPr="00AB0260">
          <w:rPr>
            <w:rStyle w:val="ad"/>
            <w:noProof/>
          </w:rPr>
          <w:t xml:space="preserve">2 </w:t>
        </w:r>
        <w:r w:rsidR="0007142C" w:rsidRPr="00AB0260">
          <w:rPr>
            <w:rStyle w:val="ad"/>
            <w:rFonts w:hint="eastAsia"/>
            <w:noProof/>
          </w:rPr>
          <w:t>手工收款核销</w:t>
        </w:r>
        <w:r w:rsidR="0007142C">
          <w:rPr>
            <w:noProof/>
            <w:webHidden/>
          </w:rPr>
          <w:tab/>
        </w:r>
        <w:r w:rsidR="0007142C">
          <w:rPr>
            <w:noProof/>
            <w:webHidden/>
          </w:rPr>
          <w:fldChar w:fldCharType="begin"/>
        </w:r>
        <w:r w:rsidR="0007142C">
          <w:rPr>
            <w:noProof/>
            <w:webHidden/>
          </w:rPr>
          <w:instrText xml:space="preserve"> PAGEREF _Toc320101057 \h </w:instrText>
        </w:r>
        <w:r w:rsidR="0007142C">
          <w:rPr>
            <w:noProof/>
            <w:webHidden/>
          </w:rPr>
        </w:r>
        <w:r w:rsidR="0007142C">
          <w:rPr>
            <w:noProof/>
            <w:webHidden/>
          </w:rPr>
          <w:fldChar w:fldCharType="separate"/>
        </w:r>
        <w:r w:rsidR="0007142C">
          <w:rPr>
            <w:noProof/>
            <w:webHidden/>
          </w:rPr>
          <w:t>5</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58" w:history="1">
        <w:r w:rsidR="0007142C" w:rsidRPr="00AB0260">
          <w:rPr>
            <w:rStyle w:val="ad"/>
            <w:noProof/>
          </w:rPr>
          <w:t xml:space="preserve">2.1 </w:t>
        </w:r>
        <w:r w:rsidR="0007142C" w:rsidRPr="00AB0260">
          <w:rPr>
            <w:rStyle w:val="ad"/>
            <w:rFonts w:hint="eastAsia"/>
            <w:noProof/>
          </w:rPr>
          <w:t>前提</w:t>
        </w:r>
        <w:r w:rsidR="0007142C">
          <w:rPr>
            <w:noProof/>
            <w:webHidden/>
          </w:rPr>
          <w:tab/>
        </w:r>
        <w:r w:rsidR="0007142C">
          <w:rPr>
            <w:noProof/>
            <w:webHidden/>
          </w:rPr>
          <w:fldChar w:fldCharType="begin"/>
        </w:r>
        <w:r w:rsidR="0007142C">
          <w:rPr>
            <w:noProof/>
            <w:webHidden/>
          </w:rPr>
          <w:instrText xml:space="preserve"> PAGEREF _Toc320101058 \h </w:instrText>
        </w:r>
        <w:r w:rsidR="0007142C">
          <w:rPr>
            <w:noProof/>
            <w:webHidden/>
          </w:rPr>
        </w:r>
        <w:r w:rsidR="0007142C">
          <w:rPr>
            <w:noProof/>
            <w:webHidden/>
          </w:rPr>
          <w:fldChar w:fldCharType="separate"/>
        </w:r>
        <w:r w:rsidR="0007142C">
          <w:rPr>
            <w:noProof/>
            <w:webHidden/>
          </w:rPr>
          <w:t>5</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59" w:history="1">
        <w:r w:rsidR="0007142C" w:rsidRPr="00AB0260">
          <w:rPr>
            <w:rStyle w:val="ad"/>
            <w:noProof/>
          </w:rPr>
          <w:t xml:space="preserve">2.2 </w:t>
        </w:r>
        <w:r w:rsidR="0007142C" w:rsidRPr="00AB0260">
          <w:rPr>
            <w:rStyle w:val="ad"/>
            <w:rFonts w:hint="eastAsia"/>
            <w:noProof/>
          </w:rPr>
          <w:t>术语定义</w:t>
        </w:r>
        <w:r w:rsidR="0007142C">
          <w:rPr>
            <w:noProof/>
            <w:webHidden/>
          </w:rPr>
          <w:tab/>
        </w:r>
        <w:r w:rsidR="0007142C">
          <w:rPr>
            <w:noProof/>
            <w:webHidden/>
          </w:rPr>
          <w:fldChar w:fldCharType="begin"/>
        </w:r>
        <w:r w:rsidR="0007142C">
          <w:rPr>
            <w:noProof/>
            <w:webHidden/>
          </w:rPr>
          <w:instrText xml:space="preserve"> PAGEREF _Toc320101059 \h </w:instrText>
        </w:r>
        <w:r w:rsidR="0007142C">
          <w:rPr>
            <w:noProof/>
            <w:webHidden/>
          </w:rPr>
        </w:r>
        <w:r w:rsidR="0007142C">
          <w:rPr>
            <w:noProof/>
            <w:webHidden/>
          </w:rPr>
          <w:fldChar w:fldCharType="separate"/>
        </w:r>
        <w:r w:rsidR="0007142C">
          <w:rPr>
            <w:noProof/>
            <w:webHidden/>
          </w:rPr>
          <w:t>5</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0" w:history="1">
        <w:r w:rsidR="0007142C" w:rsidRPr="00AB0260">
          <w:rPr>
            <w:rStyle w:val="ad"/>
            <w:noProof/>
          </w:rPr>
          <w:t xml:space="preserve">2.3 </w:t>
        </w:r>
        <w:r w:rsidR="0007142C" w:rsidRPr="00AB0260">
          <w:rPr>
            <w:rStyle w:val="ad"/>
            <w:rFonts w:hint="eastAsia"/>
            <w:noProof/>
          </w:rPr>
          <w:t>用户权限</w:t>
        </w:r>
        <w:r w:rsidR="0007142C">
          <w:rPr>
            <w:noProof/>
            <w:webHidden/>
          </w:rPr>
          <w:tab/>
        </w:r>
        <w:r w:rsidR="0007142C">
          <w:rPr>
            <w:noProof/>
            <w:webHidden/>
          </w:rPr>
          <w:fldChar w:fldCharType="begin"/>
        </w:r>
        <w:r w:rsidR="0007142C">
          <w:rPr>
            <w:noProof/>
            <w:webHidden/>
          </w:rPr>
          <w:instrText xml:space="preserve"> PAGEREF _Toc320101060 \h </w:instrText>
        </w:r>
        <w:r w:rsidR="0007142C">
          <w:rPr>
            <w:noProof/>
            <w:webHidden/>
          </w:rPr>
        </w:r>
        <w:r w:rsidR="0007142C">
          <w:rPr>
            <w:noProof/>
            <w:webHidden/>
          </w:rPr>
          <w:fldChar w:fldCharType="separate"/>
        </w:r>
        <w:r w:rsidR="0007142C">
          <w:rPr>
            <w:noProof/>
            <w:webHidden/>
          </w:rPr>
          <w:t>5</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1" w:history="1">
        <w:r w:rsidR="0007142C" w:rsidRPr="00AB0260">
          <w:rPr>
            <w:rStyle w:val="ad"/>
            <w:noProof/>
          </w:rPr>
          <w:t xml:space="preserve">2.4 </w:t>
        </w:r>
        <w:r w:rsidR="0007142C" w:rsidRPr="00AB0260">
          <w:rPr>
            <w:rStyle w:val="ad"/>
            <w:rFonts w:hint="eastAsia"/>
            <w:noProof/>
          </w:rPr>
          <w:t>操作流程</w:t>
        </w:r>
        <w:r w:rsidR="0007142C">
          <w:rPr>
            <w:noProof/>
            <w:webHidden/>
          </w:rPr>
          <w:tab/>
        </w:r>
        <w:r w:rsidR="0007142C">
          <w:rPr>
            <w:noProof/>
            <w:webHidden/>
          </w:rPr>
          <w:fldChar w:fldCharType="begin"/>
        </w:r>
        <w:r w:rsidR="0007142C">
          <w:rPr>
            <w:noProof/>
            <w:webHidden/>
          </w:rPr>
          <w:instrText xml:space="preserve"> PAGEREF _Toc320101061 \h </w:instrText>
        </w:r>
        <w:r w:rsidR="0007142C">
          <w:rPr>
            <w:noProof/>
            <w:webHidden/>
          </w:rPr>
        </w:r>
        <w:r w:rsidR="0007142C">
          <w:rPr>
            <w:noProof/>
            <w:webHidden/>
          </w:rPr>
          <w:fldChar w:fldCharType="separate"/>
        </w:r>
        <w:r w:rsidR="0007142C">
          <w:rPr>
            <w:noProof/>
            <w:webHidden/>
          </w:rPr>
          <w:t>6</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2" w:history="1">
        <w:r w:rsidR="0007142C" w:rsidRPr="00AB0260">
          <w:rPr>
            <w:rStyle w:val="ad"/>
            <w:noProof/>
          </w:rPr>
          <w:t xml:space="preserve">2.5 </w:t>
        </w:r>
        <w:r w:rsidR="0007142C" w:rsidRPr="00AB0260">
          <w:rPr>
            <w:rStyle w:val="ad"/>
            <w:rFonts w:hint="eastAsia"/>
            <w:noProof/>
          </w:rPr>
          <w:t>界面设计</w:t>
        </w:r>
        <w:r w:rsidR="0007142C">
          <w:rPr>
            <w:noProof/>
            <w:webHidden/>
          </w:rPr>
          <w:tab/>
        </w:r>
        <w:r w:rsidR="0007142C">
          <w:rPr>
            <w:noProof/>
            <w:webHidden/>
          </w:rPr>
          <w:fldChar w:fldCharType="begin"/>
        </w:r>
        <w:r w:rsidR="0007142C">
          <w:rPr>
            <w:noProof/>
            <w:webHidden/>
          </w:rPr>
          <w:instrText xml:space="preserve"> PAGEREF _Toc320101062 \h </w:instrText>
        </w:r>
        <w:r w:rsidR="0007142C">
          <w:rPr>
            <w:noProof/>
            <w:webHidden/>
          </w:rPr>
        </w:r>
        <w:r w:rsidR="0007142C">
          <w:rPr>
            <w:noProof/>
            <w:webHidden/>
          </w:rPr>
          <w:fldChar w:fldCharType="separate"/>
        </w:r>
        <w:r w:rsidR="0007142C">
          <w:rPr>
            <w:noProof/>
            <w:webHidden/>
          </w:rPr>
          <w:t>6</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3" w:history="1">
        <w:r w:rsidR="0007142C" w:rsidRPr="00AB0260">
          <w:rPr>
            <w:rStyle w:val="ad"/>
            <w:noProof/>
          </w:rPr>
          <w:t xml:space="preserve">2.6 </w:t>
        </w:r>
        <w:r w:rsidR="0007142C" w:rsidRPr="00AB0260">
          <w:rPr>
            <w:rStyle w:val="ad"/>
            <w:rFonts w:hint="eastAsia"/>
            <w:noProof/>
          </w:rPr>
          <w:t>界面数据及其校验规则</w:t>
        </w:r>
        <w:r w:rsidR="0007142C">
          <w:rPr>
            <w:noProof/>
            <w:webHidden/>
          </w:rPr>
          <w:tab/>
        </w:r>
        <w:r w:rsidR="0007142C">
          <w:rPr>
            <w:noProof/>
            <w:webHidden/>
          </w:rPr>
          <w:fldChar w:fldCharType="begin"/>
        </w:r>
        <w:r w:rsidR="0007142C">
          <w:rPr>
            <w:noProof/>
            <w:webHidden/>
          </w:rPr>
          <w:instrText xml:space="preserve"> PAGEREF _Toc320101063 \h </w:instrText>
        </w:r>
        <w:r w:rsidR="0007142C">
          <w:rPr>
            <w:noProof/>
            <w:webHidden/>
          </w:rPr>
        </w:r>
        <w:r w:rsidR="0007142C">
          <w:rPr>
            <w:noProof/>
            <w:webHidden/>
          </w:rPr>
          <w:fldChar w:fldCharType="separate"/>
        </w:r>
        <w:r w:rsidR="0007142C">
          <w:rPr>
            <w:noProof/>
            <w:webHidden/>
          </w:rPr>
          <w:t>6</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4" w:history="1">
        <w:r w:rsidR="0007142C" w:rsidRPr="00AB0260">
          <w:rPr>
            <w:rStyle w:val="ad"/>
            <w:noProof/>
          </w:rPr>
          <w:t xml:space="preserve">2.7 </w:t>
        </w:r>
        <w:r w:rsidR="0007142C" w:rsidRPr="00AB0260">
          <w:rPr>
            <w:rStyle w:val="ad"/>
            <w:rFonts w:hint="eastAsia"/>
            <w:noProof/>
          </w:rPr>
          <w:t>业务规则</w:t>
        </w:r>
        <w:r w:rsidR="0007142C">
          <w:rPr>
            <w:noProof/>
            <w:webHidden/>
          </w:rPr>
          <w:tab/>
        </w:r>
        <w:r w:rsidR="0007142C">
          <w:rPr>
            <w:noProof/>
            <w:webHidden/>
          </w:rPr>
          <w:fldChar w:fldCharType="begin"/>
        </w:r>
        <w:r w:rsidR="0007142C">
          <w:rPr>
            <w:noProof/>
            <w:webHidden/>
          </w:rPr>
          <w:instrText xml:space="preserve"> PAGEREF _Toc320101064 \h </w:instrText>
        </w:r>
        <w:r w:rsidR="0007142C">
          <w:rPr>
            <w:noProof/>
            <w:webHidden/>
          </w:rPr>
        </w:r>
        <w:r w:rsidR="0007142C">
          <w:rPr>
            <w:noProof/>
            <w:webHidden/>
          </w:rPr>
          <w:fldChar w:fldCharType="separate"/>
        </w:r>
        <w:r w:rsidR="0007142C">
          <w:rPr>
            <w:noProof/>
            <w:webHidden/>
          </w:rPr>
          <w:t>6</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5" w:history="1">
        <w:r w:rsidR="0007142C" w:rsidRPr="00AB0260">
          <w:rPr>
            <w:rStyle w:val="ad"/>
            <w:noProof/>
          </w:rPr>
          <w:t xml:space="preserve">2.8 </w:t>
        </w:r>
        <w:r w:rsidR="0007142C" w:rsidRPr="00AB0260">
          <w:rPr>
            <w:rStyle w:val="ad"/>
            <w:rFonts w:hint="eastAsia"/>
            <w:noProof/>
          </w:rPr>
          <w:t>特殊逻辑</w:t>
        </w:r>
        <w:r w:rsidR="0007142C">
          <w:rPr>
            <w:noProof/>
            <w:webHidden/>
          </w:rPr>
          <w:tab/>
        </w:r>
        <w:r w:rsidR="0007142C">
          <w:rPr>
            <w:noProof/>
            <w:webHidden/>
          </w:rPr>
          <w:fldChar w:fldCharType="begin"/>
        </w:r>
        <w:r w:rsidR="0007142C">
          <w:rPr>
            <w:noProof/>
            <w:webHidden/>
          </w:rPr>
          <w:instrText xml:space="preserve"> PAGEREF _Toc320101065 \h </w:instrText>
        </w:r>
        <w:r w:rsidR="0007142C">
          <w:rPr>
            <w:noProof/>
            <w:webHidden/>
          </w:rPr>
        </w:r>
        <w:r w:rsidR="0007142C">
          <w:rPr>
            <w:noProof/>
            <w:webHidden/>
          </w:rPr>
          <w:fldChar w:fldCharType="separate"/>
        </w:r>
        <w:r w:rsidR="0007142C">
          <w:rPr>
            <w:noProof/>
            <w:webHidden/>
          </w:rPr>
          <w:t>7</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6" w:history="1">
        <w:r w:rsidR="0007142C" w:rsidRPr="00AB0260">
          <w:rPr>
            <w:rStyle w:val="ad"/>
            <w:noProof/>
          </w:rPr>
          <w:t xml:space="preserve">2.9 </w:t>
        </w:r>
        <w:r w:rsidR="0007142C" w:rsidRPr="00AB0260">
          <w:rPr>
            <w:rStyle w:val="ad"/>
            <w:rFonts w:hint="eastAsia"/>
            <w:noProof/>
          </w:rPr>
          <w:t>系统</w:t>
        </w:r>
        <w:r w:rsidR="0007142C" w:rsidRPr="00AB0260">
          <w:rPr>
            <w:rStyle w:val="ad"/>
            <w:noProof/>
          </w:rPr>
          <w:t>Message</w:t>
        </w:r>
        <w:r w:rsidR="0007142C">
          <w:rPr>
            <w:noProof/>
            <w:webHidden/>
          </w:rPr>
          <w:tab/>
        </w:r>
        <w:r w:rsidR="0007142C">
          <w:rPr>
            <w:noProof/>
            <w:webHidden/>
          </w:rPr>
          <w:fldChar w:fldCharType="begin"/>
        </w:r>
        <w:r w:rsidR="0007142C">
          <w:rPr>
            <w:noProof/>
            <w:webHidden/>
          </w:rPr>
          <w:instrText xml:space="preserve"> PAGEREF _Toc320101066 \h </w:instrText>
        </w:r>
        <w:r w:rsidR="0007142C">
          <w:rPr>
            <w:noProof/>
            <w:webHidden/>
          </w:rPr>
        </w:r>
        <w:r w:rsidR="0007142C">
          <w:rPr>
            <w:noProof/>
            <w:webHidden/>
          </w:rPr>
          <w:fldChar w:fldCharType="separate"/>
        </w:r>
        <w:r w:rsidR="0007142C">
          <w:rPr>
            <w:noProof/>
            <w:webHidden/>
          </w:rPr>
          <w:t>7</w:t>
        </w:r>
        <w:r w:rsidR="0007142C">
          <w:rPr>
            <w:noProof/>
            <w:webHidden/>
          </w:rPr>
          <w:fldChar w:fldCharType="end"/>
        </w:r>
      </w:hyperlink>
    </w:p>
    <w:p w:rsidR="0007142C" w:rsidRDefault="004607EB">
      <w:pPr>
        <w:pStyle w:val="30"/>
        <w:rPr>
          <w:rFonts w:asciiTheme="minorHAnsi" w:eastAsiaTheme="minorEastAsia" w:hAnsiTheme="minorHAnsi" w:cstheme="minorBidi"/>
          <w:noProof/>
          <w:kern w:val="2"/>
          <w:sz w:val="21"/>
          <w:szCs w:val="22"/>
        </w:rPr>
      </w:pPr>
      <w:hyperlink w:anchor="_Toc320101067" w:history="1">
        <w:r w:rsidR="0007142C" w:rsidRPr="00AB0260">
          <w:rPr>
            <w:rStyle w:val="ad"/>
            <w:noProof/>
          </w:rPr>
          <w:t xml:space="preserve">2.10 </w:t>
        </w:r>
        <w:r w:rsidR="0007142C" w:rsidRPr="00AB0260">
          <w:rPr>
            <w:rStyle w:val="ad"/>
            <w:rFonts w:hint="eastAsia"/>
            <w:noProof/>
          </w:rPr>
          <w:t>附件</w:t>
        </w:r>
        <w:r w:rsidR="0007142C">
          <w:rPr>
            <w:noProof/>
            <w:webHidden/>
          </w:rPr>
          <w:tab/>
        </w:r>
        <w:r w:rsidR="0007142C">
          <w:rPr>
            <w:noProof/>
            <w:webHidden/>
          </w:rPr>
          <w:fldChar w:fldCharType="begin"/>
        </w:r>
        <w:r w:rsidR="0007142C">
          <w:rPr>
            <w:noProof/>
            <w:webHidden/>
          </w:rPr>
          <w:instrText xml:space="preserve"> PAGEREF _Toc320101067 \h </w:instrText>
        </w:r>
        <w:r w:rsidR="0007142C">
          <w:rPr>
            <w:noProof/>
            <w:webHidden/>
          </w:rPr>
        </w:r>
        <w:r w:rsidR="0007142C">
          <w:rPr>
            <w:noProof/>
            <w:webHidden/>
          </w:rPr>
          <w:fldChar w:fldCharType="separate"/>
        </w:r>
        <w:r w:rsidR="0007142C">
          <w:rPr>
            <w:noProof/>
            <w:webHidden/>
          </w:rPr>
          <w:t>7</w:t>
        </w:r>
        <w:r w:rsidR="0007142C">
          <w:rPr>
            <w:noProof/>
            <w:webHidden/>
          </w:rPr>
          <w:fldChar w:fldCharType="end"/>
        </w:r>
      </w:hyperlink>
    </w:p>
    <w:p w:rsidR="00F05C74" w:rsidRDefault="00F05C74">
      <w:r>
        <w:fldChar w:fldCharType="end"/>
      </w:r>
    </w:p>
    <w:p w:rsidR="00F05C74" w:rsidRDefault="00F05C74">
      <w:pPr>
        <w:rPr>
          <w:vanish/>
          <w:color w:val="FF0000"/>
        </w:rPr>
      </w:pPr>
      <w:r>
        <w:rPr>
          <w:vanish/>
          <w:color w:val="FF0000"/>
        </w:rPr>
        <w:t xml:space="preserve"> </w:t>
      </w:r>
    </w:p>
    <w:p w:rsidR="00F05C74" w:rsidRDefault="00F05C74">
      <w:pPr>
        <w:pStyle w:val="2"/>
      </w:pPr>
      <w:bookmarkStart w:id="3" w:name="_Toc320101056"/>
      <w:r>
        <w:lastRenderedPageBreak/>
        <w:t xml:space="preserve">1 </w:t>
      </w:r>
      <w:r>
        <w:rPr>
          <w:rFonts w:hint="eastAsia"/>
        </w:rPr>
        <w:t>功能概述</w:t>
      </w:r>
      <w:bookmarkEnd w:id="3"/>
    </w:p>
    <w:p w:rsidR="00AB2F30" w:rsidRDefault="006F06D9" w:rsidP="00AB2F30">
      <w:pPr>
        <w:pStyle w:val="Bullet"/>
        <w:numPr>
          <w:ilvl w:val="0"/>
          <w:numId w:val="3"/>
        </w:numPr>
        <w:ind w:left="1080" w:hanging="360"/>
        <w:rPr>
          <w:color w:val="0000FF"/>
        </w:rPr>
      </w:pPr>
      <w:r>
        <w:rPr>
          <w:rFonts w:hint="eastAsia"/>
          <w:color w:val="0000FF"/>
        </w:rPr>
        <w:t>通过本功能，</w:t>
      </w:r>
      <w:r w:rsidR="0007142C">
        <w:rPr>
          <w:rFonts w:hint="eastAsia"/>
          <w:color w:val="0000FF"/>
        </w:rPr>
        <w:t>用事先录入的收款数据核销具体的债权。</w:t>
      </w:r>
    </w:p>
    <w:p w:rsidR="0007142C" w:rsidRDefault="0007142C" w:rsidP="00AB2F30">
      <w:pPr>
        <w:pStyle w:val="Bullet"/>
        <w:numPr>
          <w:ilvl w:val="0"/>
          <w:numId w:val="3"/>
        </w:numPr>
        <w:ind w:left="1080" w:hanging="360"/>
        <w:rPr>
          <w:color w:val="0000FF"/>
        </w:rPr>
      </w:pPr>
      <w:r>
        <w:rPr>
          <w:rFonts w:hint="eastAsia"/>
          <w:color w:val="0000FF"/>
        </w:rPr>
        <w:t>所谓债权可以是租金、电费、水费、宽带网络费、有线电视费。</w:t>
      </w:r>
    </w:p>
    <w:p w:rsidR="0007142C" w:rsidRPr="008A679D" w:rsidRDefault="0007142C" w:rsidP="00AB2F30">
      <w:pPr>
        <w:pStyle w:val="Bullet"/>
        <w:numPr>
          <w:ilvl w:val="0"/>
          <w:numId w:val="3"/>
        </w:numPr>
        <w:ind w:left="1080" w:hanging="360"/>
        <w:rPr>
          <w:color w:val="0000FF"/>
        </w:rPr>
      </w:pPr>
      <w:r>
        <w:rPr>
          <w:rFonts w:hint="eastAsia"/>
          <w:color w:val="0000FF"/>
        </w:rPr>
        <w:t>核销的结果表示实现了相应的债权。</w:t>
      </w:r>
    </w:p>
    <w:p w:rsidR="00ED6F2E" w:rsidRPr="00FE79ED" w:rsidRDefault="002D4453" w:rsidP="00ED6F2E">
      <w:pPr>
        <w:pStyle w:val="2"/>
      </w:pPr>
      <w:bookmarkStart w:id="4" w:name="_Toc320101057"/>
      <w:r>
        <w:rPr>
          <w:rFonts w:hint="eastAsia"/>
        </w:rPr>
        <w:lastRenderedPageBreak/>
        <w:t>2</w:t>
      </w:r>
      <w:r w:rsidR="00ED6F2E">
        <w:rPr>
          <w:rFonts w:hint="eastAsia"/>
        </w:rPr>
        <w:t xml:space="preserve"> </w:t>
      </w:r>
      <w:r w:rsidR="00503CD6">
        <w:rPr>
          <w:rFonts w:hint="eastAsia"/>
        </w:rPr>
        <w:t>手工收款</w:t>
      </w:r>
      <w:r w:rsidR="0007142C">
        <w:rPr>
          <w:rFonts w:hint="eastAsia"/>
        </w:rPr>
        <w:t>核销</w:t>
      </w:r>
      <w:bookmarkEnd w:id="4"/>
    </w:p>
    <w:p w:rsidR="0085492F" w:rsidRDefault="0085492F"/>
    <w:p w:rsidR="0085492F" w:rsidRDefault="002D4453" w:rsidP="0085492F">
      <w:pPr>
        <w:pStyle w:val="3"/>
      </w:pPr>
      <w:bookmarkStart w:id="5" w:name="_Toc320101058"/>
      <w:r>
        <w:rPr>
          <w:rFonts w:hint="eastAsia"/>
        </w:rPr>
        <w:t>2</w:t>
      </w:r>
      <w:r w:rsidR="0085492F">
        <w:rPr>
          <w:rFonts w:hint="eastAsia"/>
        </w:rPr>
        <w:t xml:space="preserve">.1 </w:t>
      </w:r>
      <w:r w:rsidR="0085492F">
        <w:rPr>
          <w:rFonts w:hint="eastAsia"/>
        </w:rPr>
        <w:t>前提</w:t>
      </w:r>
      <w:bookmarkEnd w:id="5"/>
    </w:p>
    <w:p w:rsidR="00225D3E" w:rsidRDefault="00225D3E" w:rsidP="00225D3E">
      <w:pPr>
        <w:pStyle w:val="a0"/>
        <w:numPr>
          <w:ilvl w:val="0"/>
          <w:numId w:val="5"/>
        </w:numPr>
        <w:rPr>
          <w:color w:val="0000FF"/>
        </w:rPr>
      </w:pPr>
      <w:r>
        <w:rPr>
          <w:rFonts w:hint="eastAsia"/>
          <w:color w:val="0000FF"/>
        </w:rPr>
        <w:t>N/A</w:t>
      </w:r>
    </w:p>
    <w:p w:rsidR="0085492F" w:rsidRPr="00E452DC" w:rsidRDefault="0085492F" w:rsidP="0085492F">
      <w:pPr>
        <w:pStyle w:val="a0"/>
        <w:ind w:left="0"/>
      </w:pPr>
    </w:p>
    <w:p w:rsidR="0085492F" w:rsidRDefault="002D4453" w:rsidP="0085492F">
      <w:pPr>
        <w:pStyle w:val="3"/>
      </w:pPr>
      <w:bookmarkStart w:id="6" w:name="_Toc320101059"/>
      <w:r>
        <w:rPr>
          <w:rFonts w:hint="eastAsia"/>
        </w:rPr>
        <w:t>2</w:t>
      </w:r>
      <w:r w:rsidR="0085492F">
        <w:rPr>
          <w:rFonts w:hint="eastAsia"/>
        </w:rPr>
        <w:t xml:space="preserve">.2 </w:t>
      </w:r>
      <w:r w:rsidR="0085492F">
        <w:rPr>
          <w:rFonts w:hint="eastAsia"/>
        </w:rPr>
        <w:t>术语定义</w:t>
      </w:r>
      <w:bookmarkEnd w:id="6"/>
    </w:p>
    <w:p w:rsidR="0085492F" w:rsidRDefault="008A679D" w:rsidP="0085492F">
      <w:pPr>
        <w:pStyle w:val="a0"/>
        <w:numPr>
          <w:ilvl w:val="0"/>
          <w:numId w:val="5"/>
        </w:numPr>
        <w:rPr>
          <w:color w:val="0000FF"/>
        </w:rPr>
      </w:pPr>
      <w:r>
        <w:rPr>
          <w:rFonts w:hint="eastAsia"/>
          <w:color w:val="0000FF"/>
        </w:rPr>
        <w:t>N/A</w:t>
      </w:r>
    </w:p>
    <w:p w:rsidR="0085492F" w:rsidRDefault="002D4453" w:rsidP="0085492F">
      <w:pPr>
        <w:pStyle w:val="3"/>
      </w:pPr>
      <w:bookmarkStart w:id="7" w:name="_Toc320101060"/>
      <w:r>
        <w:rPr>
          <w:rFonts w:hint="eastAsia"/>
        </w:rPr>
        <w:t>2</w:t>
      </w:r>
      <w:r w:rsidR="0085492F">
        <w:rPr>
          <w:rFonts w:hint="eastAsia"/>
        </w:rPr>
        <w:t xml:space="preserve">.3 </w:t>
      </w:r>
      <w:r w:rsidR="0085492F">
        <w:rPr>
          <w:rFonts w:hint="eastAsia"/>
        </w:rPr>
        <w:t>用户权限</w:t>
      </w:r>
      <w:bookmarkEnd w:id="7"/>
    </w:p>
    <w:p w:rsidR="002A67DC" w:rsidRDefault="00225D3E" w:rsidP="003A65B7">
      <w:pPr>
        <w:pStyle w:val="a0"/>
        <w:numPr>
          <w:ilvl w:val="0"/>
          <w:numId w:val="5"/>
        </w:numPr>
        <w:rPr>
          <w:color w:val="0000FF"/>
        </w:rPr>
      </w:pPr>
      <w:r>
        <w:rPr>
          <w:rFonts w:hint="eastAsia"/>
          <w:color w:val="0000FF"/>
        </w:rPr>
        <w:t>员工</w:t>
      </w:r>
      <w:r w:rsidR="008A679D">
        <w:rPr>
          <w:rFonts w:hint="eastAsia"/>
          <w:color w:val="0000FF"/>
        </w:rPr>
        <w:t>权限</w:t>
      </w:r>
    </w:p>
    <w:p w:rsidR="0085492F" w:rsidRDefault="0085492F" w:rsidP="0085492F">
      <w:pPr>
        <w:pStyle w:val="3"/>
      </w:pPr>
      <w:r>
        <w:br w:type="page"/>
      </w:r>
      <w:bookmarkStart w:id="8" w:name="_Toc320101061"/>
      <w:r w:rsidR="002D4453">
        <w:rPr>
          <w:rFonts w:hint="eastAsia"/>
        </w:rPr>
        <w:lastRenderedPageBreak/>
        <w:t>2</w:t>
      </w:r>
      <w:r>
        <w:rPr>
          <w:rFonts w:hint="eastAsia"/>
        </w:rPr>
        <w:t xml:space="preserve">.4 </w:t>
      </w:r>
      <w:r>
        <w:rPr>
          <w:rFonts w:hint="eastAsia"/>
        </w:rPr>
        <w:t>操作流程</w:t>
      </w:r>
      <w:bookmarkEnd w:id="8"/>
    </w:p>
    <w:p w:rsidR="0085492F" w:rsidRDefault="0085492F" w:rsidP="0085492F">
      <w:pPr>
        <w:pStyle w:val="Bullet"/>
        <w:ind w:left="0" w:firstLine="0"/>
        <w:rPr>
          <w:color w:val="0000FF"/>
        </w:rPr>
      </w:pPr>
      <w:r>
        <w:rPr>
          <w:rFonts w:hint="eastAsia"/>
          <w:color w:val="0000FF"/>
        </w:rPr>
        <w:t xml:space="preserve"> </w:t>
      </w:r>
      <w:r w:rsidR="002B06C2">
        <w:rPr>
          <w:rFonts w:hint="eastAsia"/>
          <w:color w:val="0000FF"/>
        </w:rPr>
        <w:t>N/A</w:t>
      </w:r>
    </w:p>
    <w:p w:rsidR="0085492F" w:rsidRPr="005412F2" w:rsidRDefault="0085492F" w:rsidP="0085492F"/>
    <w:p w:rsidR="0085492F" w:rsidRDefault="002D4453" w:rsidP="0085492F">
      <w:pPr>
        <w:pStyle w:val="3"/>
      </w:pPr>
      <w:bookmarkStart w:id="9" w:name="_Toc320101062"/>
      <w:r>
        <w:rPr>
          <w:rFonts w:hint="eastAsia"/>
        </w:rPr>
        <w:t>2</w:t>
      </w:r>
      <w:r w:rsidR="0085492F">
        <w:rPr>
          <w:rFonts w:hint="eastAsia"/>
        </w:rPr>
        <w:t xml:space="preserve">.5 </w:t>
      </w:r>
      <w:r w:rsidR="0085492F">
        <w:rPr>
          <w:rFonts w:hint="eastAsia"/>
        </w:rPr>
        <w:t>界面设计</w:t>
      </w:r>
      <w:bookmarkEnd w:id="9"/>
    </w:p>
    <w:p w:rsidR="00BC7967" w:rsidRDefault="006C4186" w:rsidP="006C4186">
      <w:pPr>
        <w:pStyle w:val="a0"/>
        <w:ind w:left="0"/>
      </w:pPr>
      <w:r>
        <w:rPr>
          <w:rFonts w:hint="eastAsia"/>
        </w:rPr>
        <w:t>主</w:t>
      </w:r>
      <w:r w:rsidR="00E9712F">
        <w:rPr>
          <w:rFonts w:hint="eastAsia"/>
        </w:rPr>
        <w:t>页</w:t>
      </w:r>
      <w:r>
        <w:rPr>
          <w:rFonts w:hint="eastAsia"/>
        </w:rPr>
        <w:t>面</w:t>
      </w:r>
    </w:p>
    <w:p w:rsidR="00405105" w:rsidRDefault="00B55BA9" w:rsidP="006C4186">
      <w:pPr>
        <w:pStyle w:val="a0"/>
        <w:ind w:left="0"/>
      </w:pPr>
      <w:r>
        <w:object w:dxaOrig="12197" w:dyaOrig="9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381.75pt" o:ole="">
            <v:imagedata r:id="rId8" o:title=""/>
          </v:shape>
          <o:OLEObject Type="Embed" ProgID="Excel.Sheet.12" ShapeID="_x0000_i1025" DrawAspect="Content" ObjectID="_1396167004" r:id="rId9"/>
        </w:object>
      </w:r>
    </w:p>
    <w:p w:rsidR="0085492F" w:rsidRDefault="0085492F" w:rsidP="002E48E5">
      <w:pPr>
        <w:pStyle w:val="a0"/>
        <w:ind w:leftChars="-496" w:left="-992"/>
        <w:jc w:val="both"/>
      </w:pPr>
    </w:p>
    <w:p w:rsidR="002E48E5" w:rsidRDefault="002E48E5" w:rsidP="002E48E5">
      <w:pPr>
        <w:pStyle w:val="a0"/>
        <w:ind w:left="0"/>
        <w:jc w:val="both"/>
      </w:pPr>
    </w:p>
    <w:p w:rsidR="0085492F" w:rsidRPr="002E48E5" w:rsidRDefault="0085492F" w:rsidP="0085492F">
      <w:pPr>
        <w:pStyle w:val="a0"/>
        <w:ind w:left="0"/>
        <w:jc w:val="center"/>
      </w:pPr>
    </w:p>
    <w:p w:rsidR="0085492F" w:rsidRDefault="002D4453" w:rsidP="0085492F">
      <w:pPr>
        <w:pStyle w:val="3"/>
      </w:pPr>
      <w:bookmarkStart w:id="10" w:name="_Toc320101063"/>
      <w:r>
        <w:rPr>
          <w:rFonts w:hint="eastAsia"/>
        </w:rPr>
        <w:t>2</w:t>
      </w:r>
      <w:r w:rsidR="0085492F">
        <w:rPr>
          <w:rFonts w:hint="eastAsia"/>
        </w:rPr>
        <w:t xml:space="preserve">.6 </w:t>
      </w:r>
      <w:r w:rsidR="0085492F">
        <w:rPr>
          <w:rFonts w:hint="eastAsia"/>
        </w:rPr>
        <w:t>界面数据及其校验规则</w:t>
      </w:r>
      <w:bookmarkEnd w:id="10"/>
    </w:p>
    <w:p w:rsidR="00CB14D9" w:rsidRPr="00CB14D9" w:rsidRDefault="006C4186" w:rsidP="00302F55">
      <w:pPr>
        <w:pStyle w:val="a0"/>
        <w:numPr>
          <w:ilvl w:val="0"/>
          <w:numId w:val="4"/>
        </w:numPr>
        <w:tabs>
          <w:tab w:val="clear" w:pos="2940"/>
        </w:tabs>
        <w:ind w:left="1080" w:hanging="360"/>
        <w:rPr>
          <w:color w:val="0000FF"/>
        </w:rPr>
      </w:pPr>
      <w:r>
        <w:rPr>
          <w:rFonts w:hint="eastAsia"/>
          <w:color w:val="0000FF"/>
        </w:rPr>
        <w:t>主</w:t>
      </w:r>
      <w:r w:rsidR="00CB14D9">
        <w:rPr>
          <w:rFonts w:hint="eastAsia"/>
          <w:color w:val="0000FF"/>
        </w:rPr>
        <w:t>界面</w:t>
      </w:r>
    </w:p>
    <w:tbl>
      <w:tblPr>
        <w:tblW w:w="10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11"/>
        <w:gridCol w:w="869"/>
        <w:gridCol w:w="842"/>
        <w:gridCol w:w="1080"/>
        <w:gridCol w:w="1179"/>
        <w:gridCol w:w="1417"/>
        <w:gridCol w:w="2209"/>
      </w:tblGrid>
      <w:tr w:rsidR="0085492F" w:rsidTr="00BA2B01">
        <w:tc>
          <w:tcPr>
            <w:tcW w:w="540" w:type="dxa"/>
            <w:shd w:val="clear" w:color="auto" w:fill="E6E6E6"/>
          </w:tcPr>
          <w:p w:rsidR="0085492F" w:rsidRDefault="0085492F" w:rsidP="0085492F">
            <w:pPr>
              <w:pStyle w:val="a0"/>
              <w:snapToGrid w:val="0"/>
              <w:ind w:left="0"/>
              <w:jc w:val="center"/>
              <w:rPr>
                <w:b/>
                <w:bCs/>
                <w:sz w:val="18"/>
              </w:rPr>
            </w:pPr>
            <w:r>
              <w:rPr>
                <w:rFonts w:hint="eastAsia"/>
                <w:b/>
                <w:bCs/>
                <w:sz w:val="18"/>
              </w:rPr>
              <w:t>Seq</w:t>
            </w:r>
          </w:p>
        </w:tc>
        <w:tc>
          <w:tcPr>
            <w:tcW w:w="2011" w:type="dxa"/>
            <w:shd w:val="clear" w:color="auto" w:fill="E6E6E6"/>
          </w:tcPr>
          <w:p w:rsidR="0085492F" w:rsidRDefault="0085492F" w:rsidP="0085492F">
            <w:pPr>
              <w:pStyle w:val="a0"/>
              <w:snapToGrid w:val="0"/>
              <w:ind w:left="0"/>
              <w:jc w:val="center"/>
              <w:rPr>
                <w:b/>
                <w:bCs/>
                <w:sz w:val="18"/>
              </w:rPr>
            </w:pPr>
            <w:r>
              <w:rPr>
                <w:rFonts w:hint="eastAsia"/>
                <w:b/>
                <w:bCs/>
                <w:sz w:val="18"/>
              </w:rPr>
              <w:t>Field Description</w:t>
            </w:r>
          </w:p>
        </w:tc>
        <w:tc>
          <w:tcPr>
            <w:tcW w:w="869" w:type="dxa"/>
            <w:shd w:val="clear" w:color="auto" w:fill="E6E6E6"/>
          </w:tcPr>
          <w:p w:rsidR="0085492F" w:rsidRDefault="0085492F" w:rsidP="0085492F">
            <w:pPr>
              <w:pStyle w:val="a0"/>
              <w:snapToGrid w:val="0"/>
              <w:ind w:left="0"/>
              <w:jc w:val="center"/>
              <w:rPr>
                <w:b/>
                <w:bCs/>
                <w:sz w:val="18"/>
              </w:rPr>
            </w:pPr>
            <w:r>
              <w:rPr>
                <w:rFonts w:hint="eastAsia"/>
                <w:b/>
                <w:bCs/>
                <w:sz w:val="18"/>
              </w:rPr>
              <w:t>Type</w:t>
            </w:r>
          </w:p>
        </w:tc>
        <w:tc>
          <w:tcPr>
            <w:tcW w:w="842" w:type="dxa"/>
            <w:shd w:val="clear" w:color="auto" w:fill="E6E6E6"/>
          </w:tcPr>
          <w:p w:rsidR="0085492F" w:rsidRDefault="0085492F" w:rsidP="0085492F">
            <w:pPr>
              <w:pStyle w:val="a0"/>
              <w:snapToGrid w:val="0"/>
              <w:ind w:left="0"/>
              <w:jc w:val="center"/>
              <w:rPr>
                <w:b/>
                <w:bCs/>
                <w:sz w:val="18"/>
              </w:rPr>
            </w:pPr>
            <w:r>
              <w:rPr>
                <w:rFonts w:hint="eastAsia"/>
                <w:b/>
                <w:bCs/>
                <w:sz w:val="18"/>
              </w:rPr>
              <w:t>Length</w:t>
            </w:r>
          </w:p>
        </w:tc>
        <w:tc>
          <w:tcPr>
            <w:tcW w:w="1080" w:type="dxa"/>
            <w:shd w:val="clear" w:color="auto" w:fill="E6E6E6"/>
          </w:tcPr>
          <w:p w:rsidR="0085492F" w:rsidRDefault="0085492F" w:rsidP="0085492F">
            <w:pPr>
              <w:pStyle w:val="a0"/>
              <w:snapToGrid w:val="0"/>
              <w:ind w:left="0"/>
              <w:jc w:val="center"/>
              <w:rPr>
                <w:b/>
                <w:bCs/>
                <w:sz w:val="18"/>
              </w:rPr>
            </w:pPr>
            <w:r>
              <w:rPr>
                <w:rFonts w:hint="eastAsia"/>
                <w:b/>
                <w:bCs/>
                <w:sz w:val="18"/>
              </w:rPr>
              <w:t>Format</w:t>
            </w:r>
          </w:p>
        </w:tc>
        <w:tc>
          <w:tcPr>
            <w:tcW w:w="1179" w:type="dxa"/>
            <w:shd w:val="clear" w:color="auto" w:fill="E6E6E6"/>
          </w:tcPr>
          <w:p w:rsidR="0085492F" w:rsidRDefault="0085492F" w:rsidP="0085492F">
            <w:pPr>
              <w:pStyle w:val="a0"/>
              <w:snapToGrid w:val="0"/>
              <w:ind w:left="0"/>
              <w:jc w:val="center"/>
              <w:rPr>
                <w:b/>
                <w:bCs/>
                <w:sz w:val="18"/>
              </w:rPr>
            </w:pPr>
            <w:r>
              <w:rPr>
                <w:rFonts w:hint="eastAsia"/>
                <w:b/>
                <w:bCs/>
                <w:sz w:val="18"/>
              </w:rPr>
              <w:t>Must Input</w:t>
            </w:r>
          </w:p>
        </w:tc>
        <w:tc>
          <w:tcPr>
            <w:tcW w:w="1417" w:type="dxa"/>
            <w:shd w:val="clear" w:color="auto" w:fill="E6E6E6"/>
          </w:tcPr>
          <w:p w:rsidR="0085492F" w:rsidRDefault="0085492F" w:rsidP="0085492F">
            <w:pPr>
              <w:pStyle w:val="a0"/>
              <w:snapToGrid w:val="0"/>
              <w:ind w:left="0"/>
              <w:jc w:val="center"/>
              <w:rPr>
                <w:b/>
                <w:bCs/>
                <w:sz w:val="18"/>
              </w:rPr>
            </w:pPr>
            <w:r>
              <w:rPr>
                <w:b/>
                <w:bCs/>
                <w:sz w:val="18"/>
              </w:rPr>
              <w:t>Default Value</w:t>
            </w:r>
          </w:p>
        </w:tc>
        <w:tc>
          <w:tcPr>
            <w:tcW w:w="2209" w:type="dxa"/>
            <w:shd w:val="clear" w:color="auto" w:fill="E6E6E6"/>
          </w:tcPr>
          <w:p w:rsidR="0085492F" w:rsidRDefault="0085492F" w:rsidP="0085492F">
            <w:pPr>
              <w:pStyle w:val="a0"/>
              <w:snapToGrid w:val="0"/>
              <w:ind w:left="0"/>
              <w:jc w:val="center"/>
              <w:rPr>
                <w:b/>
                <w:bCs/>
                <w:sz w:val="18"/>
              </w:rPr>
            </w:pPr>
            <w:r>
              <w:rPr>
                <w:b/>
                <w:bCs/>
                <w:sz w:val="18"/>
              </w:rPr>
              <w:t>Validation Rule</w:t>
            </w:r>
          </w:p>
        </w:tc>
      </w:tr>
      <w:tr w:rsidR="00214B80" w:rsidTr="004F0C3A">
        <w:tc>
          <w:tcPr>
            <w:tcW w:w="10147" w:type="dxa"/>
            <w:gridSpan w:val="8"/>
          </w:tcPr>
          <w:p w:rsidR="00214B80" w:rsidRDefault="00214B80" w:rsidP="0085492F">
            <w:pPr>
              <w:pStyle w:val="a0"/>
              <w:snapToGrid w:val="0"/>
              <w:ind w:left="0"/>
              <w:jc w:val="both"/>
              <w:rPr>
                <w:color w:val="0000FF"/>
                <w:sz w:val="18"/>
              </w:rPr>
            </w:pPr>
            <w:r>
              <w:rPr>
                <w:rFonts w:hint="eastAsia"/>
                <w:color w:val="0000FF"/>
                <w:sz w:val="18"/>
              </w:rPr>
              <w:t>收款核销来源选择</w:t>
            </w:r>
          </w:p>
        </w:tc>
      </w:tr>
      <w:tr w:rsidR="00214B80" w:rsidTr="00BA2B01">
        <w:tc>
          <w:tcPr>
            <w:tcW w:w="540" w:type="dxa"/>
          </w:tcPr>
          <w:p w:rsidR="00214B80" w:rsidRDefault="00214B80" w:rsidP="0085492F">
            <w:pPr>
              <w:pStyle w:val="a0"/>
              <w:numPr>
                <w:ilvl w:val="0"/>
                <w:numId w:val="12"/>
              </w:numPr>
              <w:snapToGrid w:val="0"/>
              <w:rPr>
                <w:color w:val="0000FF"/>
                <w:sz w:val="18"/>
              </w:rPr>
            </w:pPr>
          </w:p>
        </w:tc>
        <w:tc>
          <w:tcPr>
            <w:tcW w:w="2011" w:type="dxa"/>
          </w:tcPr>
          <w:p w:rsidR="00214B80" w:rsidRDefault="00214B80" w:rsidP="0085492F">
            <w:pPr>
              <w:pStyle w:val="a0"/>
              <w:snapToGrid w:val="0"/>
              <w:ind w:left="0"/>
              <w:rPr>
                <w:color w:val="0000FF"/>
                <w:sz w:val="18"/>
              </w:rPr>
            </w:pPr>
            <w:r>
              <w:rPr>
                <w:rFonts w:hint="eastAsia"/>
                <w:color w:val="0000FF"/>
                <w:sz w:val="18"/>
              </w:rPr>
              <w:t>核销来源于</w:t>
            </w:r>
            <w:r>
              <w:rPr>
                <w:rFonts w:hint="eastAsia"/>
                <w:color w:val="0000FF"/>
                <w:sz w:val="18"/>
              </w:rPr>
              <w:t>---</w:t>
            </w:r>
            <w:r>
              <w:rPr>
                <w:rFonts w:hint="eastAsia"/>
                <w:color w:val="0000FF"/>
                <w:sz w:val="18"/>
              </w:rPr>
              <w:t>入住人员</w:t>
            </w:r>
          </w:p>
        </w:tc>
        <w:tc>
          <w:tcPr>
            <w:tcW w:w="869" w:type="dxa"/>
          </w:tcPr>
          <w:p w:rsidR="00214B80" w:rsidRDefault="00214B80" w:rsidP="004F0C3A">
            <w:pPr>
              <w:pStyle w:val="a0"/>
              <w:snapToGrid w:val="0"/>
              <w:ind w:left="0"/>
              <w:jc w:val="both"/>
              <w:rPr>
                <w:color w:val="0000FF"/>
                <w:sz w:val="18"/>
              </w:rPr>
            </w:pPr>
            <w:r>
              <w:rPr>
                <w:rFonts w:hint="eastAsia"/>
                <w:color w:val="0000FF"/>
                <w:sz w:val="18"/>
              </w:rPr>
              <w:t>单选框</w:t>
            </w:r>
          </w:p>
        </w:tc>
        <w:tc>
          <w:tcPr>
            <w:tcW w:w="842" w:type="dxa"/>
          </w:tcPr>
          <w:p w:rsidR="00214B80" w:rsidRDefault="00214B80" w:rsidP="004F0C3A">
            <w:pPr>
              <w:pStyle w:val="a0"/>
              <w:snapToGrid w:val="0"/>
              <w:ind w:left="0"/>
              <w:rPr>
                <w:color w:val="0000FF"/>
                <w:sz w:val="18"/>
              </w:rPr>
            </w:pPr>
            <w:r>
              <w:rPr>
                <w:rFonts w:hint="eastAsia"/>
                <w:color w:val="0000FF"/>
                <w:sz w:val="18"/>
              </w:rPr>
              <w:t>N/A</w:t>
            </w:r>
          </w:p>
        </w:tc>
        <w:tc>
          <w:tcPr>
            <w:tcW w:w="1080" w:type="dxa"/>
          </w:tcPr>
          <w:p w:rsidR="00214B80" w:rsidRDefault="00214B80" w:rsidP="004F0C3A">
            <w:pPr>
              <w:pStyle w:val="a0"/>
              <w:snapToGrid w:val="0"/>
              <w:ind w:left="0"/>
              <w:rPr>
                <w:color w:val="0000FF"/>
                <w:sz w:val="18"/>
              </w:rPr>
            </w:pPr>
            <w:r>
              <w:rPr>
                <w:rFonts w:hint="eastAsia"/>
                <w:color w:val="0000FF"/>
                <w:sz w:val="18"/>
              </w:rPr>
              <w:t>N/A</w:t>
            </w:r>
          </w:p>
        </w:tc>
        <w:tc>
          <w:tcPr>
            <w:tcW w:w="1179" w:type="dxa"/>
          </w:tcPr>
          <w:p w:rsidR="00214B80" w:rsidRDefault="00214B80" w:rsidP="004F0C3A">
            <w:pPr>
              <w:pStyle w:val="a0"/>
              <w:snapToGrid w:val="0"/>
              <w:ind w:left="0"/>
              <w:jc w:val="center"/>
              <w:rPr>
                <w:color w:val="0000FF"/>
                <w:sz w:val="18"/>
              </w:rPr>
            </w:pPr>
            <w:r>
              <w:rPr>
                <w:rFonts w:hint="eastAsia"/>
                <w:color w:val="0000FF"/>
                <w:sz w:val="18"/>
              </w:rPr>
              <w:t>Y</w:t>
            </w:r>
          </w:p>
        </w:tc>
        <w:tc>
          <w:tcPr>
            <w:tcW w:w="1417" w:type="dxa"/>
          </w:tcPr>
          <w:p w:rsidR="00214B80" w:rsidRDefault="00214B80" w:rsidP="004F0C3A">
            <w:pPr>
              <w:pStyle w:val="a0"/>
              <w:snapToGrid w:val="0"/>
              <w:ind w:left="0"/>
              <w:jc w:val="center"/>
              <w:rPr>
                <w:color w:val="0000FF"/>
                <w:sz w:val="18"/>
              </w:rPr>
            </w:pPr>
            <w:r>
              <w:rPr>
                <w:rFonts w:hint="eastAsia"/>
                <w:color w:val="0000FF"/>
                <w:sz w:val="18"/>
              </w:rPr>
              <w:t>N/A</w:t>
            </w:r>
          </w:p>
        </w:tc>
        <w:tc>
          <w:tcPr>
            <w:tcW w:w="2209" w:type="dxa"/>
          </w:tcPr>
          <w:p w:rsidR="00214B80" w:rsidRDefault="00B40DB9" w:rsidP="0085492F">
            <w:pPr>
              <w:pStyle w:val="a0"/>
              <w:snapToGrid w:val="0"/>
              <w:ind w:left="0"/>
              <w:jc w:val="both"/>
              <w:rPr>
                <w:color w:val="0000FF"/>
                <w:sz w:val="18"/>
              </w:rPr>
            </w:pPr>
            <w:r>
              <w:rPr>
                <w:rFonts w:hint="eastAsia"/>
                <w:color w:val="0000FF"/>
                <w:sz w:val="18"/>
              </w:rPr>
              <w:t>Note1</w:t>
            </w:r>
          </w:p>
        </w:tc>
      </w:tr>
      <w:tr w:rsidR="00214B80" w:rsidTr="00BA2B01">
        <w:tc>
          <w:tcPr>
            <w:tcW w:w="540" w:type="dxa"/>
          </w:tcPr>
          <w:p w:rsidR="00214B80" w:rsidRDefault="00214B80" w:rsidP="0085492F">
            <w:pPr>
              <w:pStyle w:val="a0"/>
              <w:numPr>
                <w:ilvl w:val="0"/>
                <w:numId w:val="12"/>
              </w:numPr>
              <w:snapToGrid w:val="0"/>
              <w:rPr>
                <w:color w:val="0000FF"/>
                <w:sz w:val="18"/>
              </w:rPr>
            </w:pPr>
          </w:p>
        </w:tc>
        <w:tc>
          <w:tcPr>
            <w:tcW w:w="2011" w:type="dxa"/>
          </w:tcPr>
          <w:p w:rsidR="00214B80" w:rsidRDefault="00214B80" w:rsidP="0085492F">
            <w:pPr>
              <w:pStyle w:val="a0"/>
              <w:snapToGrid w:val="0"/>
              <w:ind w:left="0"/>
              <w:rPr>
                <w:color w:val="0000FF"/>
                <w:sz w:val="18"/>
              </w:rPr>
            </w:pPr>
            <w:r>
              <w:rPr>
                <w:rFonts w:hint="eastAsia"/>
                <w:color w:val="0000FF"/>
                <w:sz w:val="18"/>
              </w:rPr>
              <w:t>核销来源于</w:t>
            </w:r>
            <w:r>
              <w:rPr>
                <w:color w:val="0000FF"/>
                <w:sz w:val="18"/>
              </w:rPr>
              <w:t>—</w:t>
            </w:r>
            <w:r>
              <w:rPr>
                <w:rFonts w:hint="eastAsia"/>
                <w:color w:val="0000FF"/>
                <w:sz w:val="18"/>
              </w:rPr>
              <w:t>其它</w:t>
            </w:r>
          </w:p>
        </w:tc>
        <w:tc>
          <w:tcPr>
            <w:tcW w:w="869" w:type="dxa"/>
          </w:tcPr>
          <w:p w:rsidR="00214B80" w:rsidRDefault="00214B80" w:rsidP="004F0C3A">
            <w:pPr>
              <w:pStyle w:val="a0"/>
              <w:snapToGrid w:val="0"/>
              <w:ind w:left="0"/>
              <w:jc w:val="both"/>
              <w:rPr>
                <w:color w:val="0000FF"/>
                <w:sz w:val="18"/>
              </w:rPr>
            </w:pPr>
            <w:r>
              <w:rPr>
                <w:rFonts w:hint="eastAsia"/>
                <w:color w:val="0000FF"/>
                <w:sz w:val="18"/>
              </w:rPr>
              <w:t>单选框</w:t>
            </w:r>
          </w:p>
        </w:tc>
        <w:tc>
          <w:tcPr>
            <w:tcW w:w="842" w:type="dxa"/>
          </w:tcPr>
          <w:p w:rsidR="00214B80" w:rsidRDefault="00214B80" w:rsidP="004F0C3A">
            <w:pPr>
              <w:pStyle w:val="a0"/>
              <w:snapToGrid w:val="0"/>
              <w:ind w:left="0"/>
              <w:rPr>
                <w:color w:val="0000FF"/>
                <w:sz w:val="18"/>
              </w:rPr>
            </w:pPr>
            <w:r>
              <w:rPr>
                <w:rFonts w:hint="eastAsia"/>
                <w:color w:val="0000FF"/>
                <w:sz w:val="18"/>
              </w:rPr>
              <w:t>N/A</w:t>
            </w:r>
          </w:p>
        </w:tc>
        <w:tc>
          <w:tcPr>
            <w:tcW w:w="1080" w:type="dxa"/>
          </w:tcPr>
          <w:p w:rsidR="00214B80" w:rsidRDefault="00214B80" w:rsidP="004F0C3A">
            <w:pPr>
              <w:pStyle w:val="a0"/>
              <w:snapToGrid w:val="0"/>
              <w:ind w:left="0"/>
              <w:rPr>
                <w:color w:val="0000FF"/>
                <w:sz w:val="18"/>
              </w:rPr>
            </w:pPr>
            <w:r>
              <w:rPr>
                <w:rFonts w:hint="eastAsia"/>
                <w:color w:val="0000FF"/>
                <w:sz w:val="18"/>
              </w:rPr>
              <w:t>N/A</w:t>
            </w:r>
          </w:p>
        </w:tc>
        <w:tc>
          <w:tcPr>
            <w:tcW w:w="1179" w:type="dxa"/>
          </w:tcPr>
          <w:p w:rsidR="00214B80" w:rsidRDefault="00214B80" w:rsidP="004F0C3A">
            <w:pPr>
              <w:pStyle w:val="a0"/>
              <w:snapToGrid w:val="0"/>
              <w:ind w:left="0"/>
              <w:jc w:val="center"/>
              <w:rPr>
                <w:color w:val="0000FF"/>
                <w:sz w:val="18"/>
              </w:rPr>
            </w:pPr>
            <w:r>
              <w:rPr>
                <w:rFonts w:hint="eastAsia"/>
                <w:color w:val="0000FF"/>
                <w:sz w:val="18"/>
              </w:rPr>
              <w:t>Y</w:t>
            </w:r>
          </w:p>
        </w:tc>
        <w:tc>
          <w:tcPr>
            <w:tcW w:w="1417" w:type="dxa"/>
          </w:tcPr>
          <w:p w:rsidR="00214B80" w:rsidRDefault="00214B80" w:rsidP="004F0C3A">
            <w:pPr>
              <w:pStyle w:val="a0"/>
              <w:snapToGrid w:val="0"/>
              <w:ind w:left="0"/>
              <w:jc w:val="center"/>
              <w:rPr>
                <w:color w:val="0000FF"/>
                <w:sz w:val="18"/>
              </w:rPr>
            </w:pPr>
            <w:r>
              <w:rPr>
                <w:rFonts w:hint="eastAsia"/>
                <w:color w:val="0000FF"/>
                <w:sz w:val="18"/>
              </w:rPr>
              <w:t>N/A</w:t>
            </w:r>
          </w:p>
        </w:tc>
        <w:tc>
          <w:tcPr>
            <w:tcW w:w="2209" w:type="dxa"/>
          </w:tcPr>
          <w:p w:rsidR="00214B80" w:rsidRDefault="00B40DB9" w:rsidP="0085492F">
            <w:pPr>
              <w:pStyle w:val="a0"/>
              <w:snapToGrid w:val="0"/>
              <w:ind w:left="0"/>
              <w:jc w:val="both"/>
              <w:rPr>
                <w:color w:val="0000FF"/>
                <w:sz w:val="18"/>
              </w:rPr>
            </w:pPr>
            <w:r>
              <w:rPr>
                <w:rFonts w:hint="eastAsia"/>
                <w:color w:val="0000FF"/>
                <w:sz w:val="18"/>
              </w:rPr>
              <w:t>Note1</w:t>
            </w:r>
          </w:p>
        </w:tc>
      </w:tr>
      <w:tr w:rsidR="00D002F6" w:rsidTr="00BA2B01">
        <w:tc>
          <w:tcPr>
            <w:tcW w:w="540" w:type="dxa"/>
          </w:tcPr>
          <w:p w:rsidR="00D002F6" w:rsidRDefault="00D002F6" w:rsidP="0085492F">
            <w:pPr>
              <w:pStyle w:val="a0"/>
              <w:numPr>
                <w:ilvl w:val="0"/>
                <w:numId w:val="12"/>
              </w:numPr>
              <w:snapToGrid w:val="0"/>
              <w:rPr>
                <w:color w:val="0000FF"/>
                <w:sz w:val="18"/>
              </w:rPr>
            </w:pPr>
          </w:p>
        </w:tc>
        <w:tc>
          <w:tcPr>
            <w:tcW w:w="2011" w:type="dxa"/>
          </w:tcPr>
          <w:p w:rsidR="00D002F6" w:rsidRDefault="00D002F6" w:rsidP="0085492F">
            <w:pPr>
              <w:pStyle w:val="a0"/>
              <w:snapToGrid w:val="0"/>
              <w:ind w:left="0"/>
              <w:rPr>
                <w:color w:val="0000FF"/>
                <w:sz w:val="18"/>
              </w:rPr>
            </w:pPr>
            <w:r>
              <w:rPr>
                <w:rFonts w:hint="eastAsia"/>
                <w:color w:val="0000FF"/>
                <w:sz w:val="18"/>
              </w:rPr>
              <w:t>核销日期</w:t>
            </w:r>
          </w:p>
        </w:tc>
        <w:tc>
          <w:tcPr>
            <w:tcW w:w="869" w:type="dxa"/>
          </w:tcPr>
          <w:p w:rsidR="00D002F6" w:rsidRDefault="00D002F6" w:rsidP="0085492F">
            <w:pPr>
              <w:pStyle w:val="a0"/>
              <w:snapToGrid w:val="0"/>
              <w:ind w:left="0"/>
              <w:jc w:val="both"/>
              <w:rPr>
                <w:color w:val="0000FF"/>
                <w:sz w:val="18"/>
              </w:rPr>
            </w:pPr>
            <w:r>
              <w:rPr>
                <w:rFonts w:hint="eastAsia"/>
                <w:color w:val="0000FF"/>
                <w:sz w:val="18"/>
              </w:rPr>
              <w:t>DATE</w:t>
            </w:r>
          </w:p>
        </w:tc>
        <w:tc>
          <w:tcPr>
            <w:tcW w:w="842" w:type="dxa"/>
          </w:tcPr>
          <w:p w:rsidR="00D002F6" w:rsidRDefault="00D002F6" w:rsidP="004F0C3A">
            <w:pPr>
              <w:pStyle w:val="a0"/>
              <w:snapToGrid w:val="0"/>
              <w:ind w:left="0"/>
              <w:rPr>
                <w:color w:val="0000FF"/>
                <w:sz w:val="18"/>
              </w:rPr>
            </w:pPr>
            <w:r>
              <w:rPr>
                <w:rFonts w:hint="eastAsia"/>
                <w:color w:val="0000FF"/>
                <w:sz w:val="18"/>
              </w:rPr>
              <w:t>N/A</w:t>
            </w:r>
          </w:p>
        </w:tc>
        <w:tc>
          <w:tcPr>
            <w:tcW w:w="1080" w:type="dxa"/>
          </w:tcPr>
          <w:p w:rsidR="00D002F6" w:rsidRDefault="00D002F6" w:rsidP="004F0C3A">
            <w:pPr>
              <w:pStyle w:val="a0"/>
              <w:snapToGrid w:val="0"/>
              <w:ind w:left="0"/>
              <w:rPr>
                <w:color w:val="0000FF"/>
                <w:sz w:val="18"/>
              </w:rPr>
            </w:pPr>
            <w:r>
              <w:rPr>
                <w:rFonts w:hint="eastAsia"/>
                <w:color w:val="0000FF"/>
                <w:sz w:val="18"/>
              </w:rPr>
              <w:t>N/A</w:t>
            </w:r>
          </w:p>
        </w:tc>
        <w:tc>
          <w:tcPr>
            <w:tcW w:w="1179" w:type="dxa"/>
          </w:tcPr>
          <w:p w:rsidR="00D002F6" w:rsidRDefault="00D002F6" w:rsidP="00730C9B">
            <w:pPr>
              <w:pStyle w:val="a0"/>
              <w:snapToGrid w:val="0"/>
              <w:ind w:left="0"/>
              <w:jc w:val="center"/>
              <w:rPr>
                <w:color w:val="0000FF"/>
                <w:sz w:val="18"/>
              </w:rPr>
            </w:pPr>
            <w:r>
              <w:rPr>
                <w:rFonts w:hint="eastAsia"/>
                <w:color w:val="0000FF"/>
                <w:sz w:val="18"/>
              </w:rPr>
              <w:t>Y</w:t>
            </w:r>
          </w:p>
        </w:tc>
        <w:tc>
          <w:tcPr>
            <w:tcW w:w="1417" w:type="dxa"/>
          </w:tcPr>
          <w:p w:rsidR="00D002F6" w:rsidRDefault="00D002F6" w:rsidP="00730C9B">
            <w:pPr>
              <w:pStyle w:val="a0"/>
              <w:snapToGrid w:val="0"/>
              <w:ind w:left="0"/>
              <w:jc w:val="center"/>
              <w:rPr>
                <w:color w:val="0000FF"/>
                <w:sz w:val="18"/>
              </w:rPr>
            </w:pPr>
            <w:r>
              <w:rPr>
                <w:rFonts w:hint="eastAsia"/>
                <w:color w:val="0000FF"/>
                <w:sz w:val="18"/>
              </w:rPr>
              <w:t>N/A</w:t>
            </w:r>
          </w:p>
        </w:tc>
        <w:tc>
          <w:tcPr>
            <w:tcW w:w="2209" w:type="dxa"/>
          </w:tcPr>
          <w:p w:rsidR="00D002F6" w:rsidRDefault="00B40DB9" w:rsidP="0085492F">
            <w:pPr>
              <w:pStyle w:val="a0"/>
              <w:snapToGrid w:val="0"/>
              <w:ind w:left="0"/>
              <w:jc w:val="both"/>
              <w:rPr>
                <w:color w:val="0000FF"/>
                <w:sz w:val="18"/>
              </w:rPr>
            </w:pPr>
            <w:r>
              <w:rPr>
                <w:rFonts w:hint="eastAsia"/>
                <w:color w:val="0000FF"/>
                <w:sz w:val="18"/>
              </w:rPr>
              <w:t>Note2</w:t>
            </w:r>
          </w:p>
        </w:tc>
      </w:tr>
      <w:tr w:rsidR="006F06D9" w:rsidTr="00BA2B01">
        <w:tc>
          <w:tcPr>
            <w:tcW w:w="540" w:type="dxa"/>
          </w:tcPr>
          <w:p w:rsidR="006F06D9" w:rsidRDefault="006F06D9" w:rsidP="0085492F">
            <w:pPr>
              <w:pStyle w:val="a0"/>
              <w:numPr>
                <w:ilvl w:val="0"/>
                <w:numId w:val="12"/>
              </w:numPr>
              <w:snapToGrid w:val="0"/>
              <w:rPr>
                <w:color w:val="0000FF"/>
                <w:sz w:val="18"/>
              </w:rPr>
            </w:pPr>
          </w:p>
        </w:tc>
        <w:tc>
          <w:tcPr>
            <w:tcW w:w="2011" w:type="dxa"/>
          </w:tcPr>
          <w:p w:rsidR="006F06D9" w:rsidRDefault="00214B80" w:rsidP="0085492F">
            <w:pPr>
              <w:pStyle w:val="a0"/>
              <w:snapToGrid w:val="0"/>
              <w:ind w:left="0"/>
              <w:rPr>
                <w:color w:val="0000FF"/>
                <w:sz w:val="18"/>
              </w:rPr>
            </w:pPr>
            <w:r>
              <w:rPr>
                <w:rFonts w:hint="eastAsia"/>
                <w:color w:val="0000FF"/>
                <w:sz w:val="18"/>
              </w:rPr>
              <w:t>来源对象</w:t>
            </w:r>
          </w:p>
        </w:tc>
        <w:tc>
          <w:tcPr>
            <w:tcW w:w="869" w:type="dxa"/>
          </w:tcPr>
          <w:p w:rsidR="006F06D9" w:rsidRDefault="006F06D9" w:rsidP="006F06D9">
            <w:pPr>
              <w:pStyle w:val="a0"/>
              <w:snapToGrid w:val="0"/>
              <w:ind w:left="0"/>
              <w:jc w:val="both"/>
              <w:rPr>
                <w:color w:val="0000FF"/>
                <w:sz w:val="18"/>
              </w:rPr>
            </w:pPr>
            <w:r>
              <w:rPr>
                <w:rFonts w:hint="eastAsia"/>
                <w:color w:val="0000FF"/>
                <w:sz w:val="18"/>
              </w:rPr>
              <w:t>C</w:t>
            </w:r>
          </w:p>
        </w:tc>
        <w:tc>
          <w:tcPr>
            <w:tcW w:w="842" w:type="dxa"/>
          </w:tcPr>
          <w:p w:rsidR="006F06D9" w:rsidRDefault="006F06D9" w:rsidP="006F06D9">
            <w:pPr>
              <w:pStyle w:val="a0"/>
              <w:snapToGrid w:val="0"/>
              <w:ind w:left="0"/>
              <w:rPr>
                <w:color w:val="0000FF"/>
                <w:sz w:val="18"/>
              </w:rPr>
            </w:pPr>
            <w:r>
              <w:rPr>
                <w:rFonts w:hint="eastAsia"/>
                <w:color w:val="0000FF"/>
                <w:sz w:val="18"/>
              </w:rPr>
              <w:t>30</w:t>
            </w:r>
          </w:p>
        </w:tc>
        <w:tc>
          <w:tcPr>
            <w:tcW w:w="1080" w:type="dxa"/>
          </w:tcPr>
          <w:p w:rsidR="006F06D9" w:rsidRDefault="00D002F6" w:rsidP="006F06D9">
            <w:pPr>
              <w:pStyle w:val="a0"/>
              <w:snapToGrid w:val="0"/>
              <w:ind w:left="0"/>
              <w:rPr>
                <w:color w:val="0000FF"/>
                <w:sz w:val="18"/>
              </w:rPr>
            </w:pPr>
            <w:r>
              <w:rPr>
                <w:rFonts w:hint="eastAsia"/>
                <w:color w:val="0000FF"/>
                <w:sz w:val="18"/>
              </w:rPr>
              <w:t>LOV</w:t>
            </w:r>
          </w:p>
        </w:tc>
        <w:tc>
          <w:tcPr>
            <w:tcW w:w="1179" w:type="dxa"/>
          </w:tcPr>
          <w:p w:rsidR="006F06D9" w:rsidRDefault="005B65F1" w:rsidP="006F06D9">
            <w:pPr>
              <w:pStyle w:val="a0"/>
              <w:snapToGrid w:val="0"/>
              <w:ind w:left="0"/>
              <w:jc w:val="center"/>
              <w:rPr>
                <w:color w:val="0000FF"/>
                <w:sz w:val="18"/>
              </w:rPr>
            </w:pPr>
            <w:r>
              <w:rPr>
                <w:rFonts w:hint="eastAsia"/>
                <w:color w:val="0000FF"/>
                <w:sz w:val="18"/>
              </w:rPr>
              <w:t>Y</w:t>
            </w:r>
          </w:p>
        </w:tc>
        <w:tc>
          <w:tcPr>
            <w:tcW w:w="1417" w:type="dxa"/>
          </w:tcPr>
          <w:p w:rsidR="006F06D9" w:rsidRDefault="006F06D9" w:rsidP="006F06D9">
            <w:pPr>
              <w:pStyle w:val="a0"/>
              <w:snapToGrid w:val="0"/>
              <w:ind w:left="0"/>
              <w:jc w:val="center"/>
              <w:rPr>
                <w:color w:val="0000FF"/>
                <w:sz w:val="18"/>
              </w:rPr>
            </w:pPr>
            <w:r>
              <w:rPr>
                <w:rFonts w:hint="eastAsia"/>
                <w:color w:val="0000FF"/>
                <w:sz w:val="18"/>
              </w:rPr>
              <w:t>N/A</w:t>
            </w:r>
          </w:p>
        </w:tc>
        <w:tc>
          <w:tcPr>
            <w:tcW w:w="2209" w:type="dxa"/>
          </w:tcPr>
          <w:p w:rsidR="006F06D9" w:rsidRDefault="00EB78C3" w:rsidP="0085492F">
            <w:pPr>
              <w:pStyle w:val="a0"/>
              <w:snapToGrid w:val="0"/>
              <w:ind w:left="0"/>
              <w:jc w:val="both"/>
              <w:rPr>
                <w:color w:val="0000FF"/>
                <w:sz w:val="18"/>
              </w:rPr>
            </w:pPr>
            <w:r>
              <w:rPr>
                <w:rFonts w:hint="eastAsia"/>
                <w:color w:val="0000FF"/>
                <w:sz w:val="18"/>
              </w:rPr>
              <w:t>Note3</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85492F">
            <w:pPr>
              <w:pStyle w:val="a0"/>
              <w:snapToGrid w:val="0"/>
              <w:ind w:left="0"/>
              <w:rPr>
                <w:color w:val="0000FF"/>
                <w:sz w:val="18"/>
              </w:rPr>
            </w:pPr>
            <w:r>
              <w:rPr>
                <w:rFonts w:hint="eastAsia"/>
                <w:color w:val="0000FF"/>
                <w:sz w:val="18"/>
              </w:rPr>
              <w:t>核销币种</w:t>
            </w:r>
          </w:p>
        </w:tc>
        <w:tc>
          <w:tcPr>
            <w:tcW w:w="869" w:type="dxa"/>
          </w:tcPr>
          <w:p w:rsidR="00B55BA9" w:rsidRDefault="00B55BA9" w:rsidP="00B617C5">
            <w:pPr>
              <w:pStyle w:val="a0"/>
              <w:snapToGrid w:val="0"/>
              <w:ind w:left="0"/>
              <w:jc w:val="both"/>
              <w:rPr>
                <w:color w:val="0000FF"/>
                <w:sz w:val="18"/>
              </w:rPr>
            </w:pPr>
            <w:r>
              <w:rPr>
                <w:rFonts w:hint="eastAsia"/>
                <w:color w:val="0000FF"/>
                <w:sz w:val="18"/>
              </w:rPr>
              <w:t>C</w:t>
            </w:r>
          </w:p>
        </w:tc>
        <w:tc>
          <w:tcPr>
            <w:tcW w:w="842" w:type="dxa"/>
          </w:tcPr>
          <w:p w:rsidR="00B55BA9" w:rsidRDefault="00B55BA9" w:rsidP="00B617C5">
            <w:pPr>
              <w:pStyle w:val="a0"/>
              <w:snapToGrid w:val="0"/>
              <w:ind w:left="0"/>
              <w:rPr>
                <w:color w:val="0000FF"/>
                <w:sz w:val="18"/>
              </w:rPr>
            </w:pPr>
            <w:r>
              <w:rPr>
                <w:rFonts w:hint="eastAsia"/>
                <w:color w:val="0000FF"/>
                <w:sz w:val="18"/>
              </w:rPr>
              <w:t>30</w:t>
            </w:r>
          </w:p>
        </w:tc>
        <w:tc>
          <w:tcPr>
            <w:tcW w:w="1080" w:type="dxa"/>
          </w:tcPr>
          <w:p w:rsidR="00B55BA9" w:rsidRDefault="00B55BA9" w:rsidP="006F06D9">
            <w:pPr>
              <w:pStyle w:val="a0"/>
              <w:snapToGrid w:val="0"/>
              <w:ind w:left="0"/>
              <w:rPr>
                <w:color w:val="0000FF"/>
                <w:sz w:val="18"/>
              </w:rPr>
            </w:pPr>
            <w:r>
              <w:rPr>
                <w:rFonts w:hint="eastAsia"/>
                <w:color w:val="0000FF"/>
                <w:sz w:val="18"/>
              </w:rPr>
              <w:t>LIST</w:t>
            </w:r>
          </w:p>
        </w:tc>
        <w:tc>
          <w:tcPr>
            <w:tcW w:w="1179" w:type="dxa"/>
          </w:tcPr>
          <w:p w:rsidR="00B55BA9" w:rsidRDefault="00B55BA9" w:rsidP="006F06D9">
            <w:pPr>
              <w:pStyle w:val="a0"/>
              <w:snapToGrid w:val="0"/>
              <w:ind w:left="0"/>
              <w:jc w:val="center"/>
              <w:rPr>
                <w:color w:val="0000FF"/>
                <w:sz w:val="18"/>
              </w:rPr>
            </w:pPr>
            <w:r>
              <w:rPr>
                <w:rFonts w:hint="eastAsia"/>
                <w:color w:val="0000FF"/>
                <w:sz w:val="18"/>
              </w:rPr>
              <w:t>Y</w:t>
            </w:r>
          </w:p>
        </w:tc>
        <w:tc>
          <w:tcPr>
            <w:tcW w:w="1417" w:type="dxa"/>
          </w:tcPr>
          <w:p w:rsidR="00B55BA9" w:rsidRDefault="00B55BA9" w:rsidP="006F06D9">
            <w:pPr>
              <w:pStyle w:val="a0"/>
              <w:snapToGrid w:val="0"/>
              <w:ind w:left="0"/>
              <w:jc w:val="center"/>
              <w:rPr>
                <w:color w:val="0000FF"/>
                <w:sz w:val="18"/>
              </w:rPr>
            </w:pPr>
            <w:r>
              <w:rPr>
                <w:rFonts w:hint="eastAsia"/>
                <w:color w:val="0000FF"/>
                <w:sz w:val="18"/>
              </w:rPr>
              <w:t>N/A</w:t>
            </w:r>
          </w:p>
        </w:tc>
        <w:tc>
          <w:tcPr>
            <w:tcW w:w="2209" w:type="dxa"/>
          </w:tcPr>
          <w:p w:rsidR="00B55BA9" w:rsidRDefault="00B55BA9" w:rsidP="0085492F">
            <w:pPr>
              <w:pStyle w:val="a0"/>
              <w:snapToGrid w:val="0"/>
              <w:ind w:left="0"/>
              <w:jc w:val="both"/>
              <w:rPr>
                <w:color w:val="0000FF"/>
                <w:sz w:val="18"/>
              </w:rPr>
            </w:pPr>
            <w:r>
              <w:rPr>
                <w:rFonts w:hint="eastAsia"/>
                <w:color w:val="0000FF"/>
                <w:sz w:val="18"/>
              </w:rPr>
              <w:t>Note4</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85492F">
            <w:pPr>
              <w:pStyle w:val="a0"/>
              <w:snapToGrid w:val="0"/>
              <w:ind w:left="0"/>
              <w:rPr>
                <w:color w:val="0000FF"/>
                <w:sz w:val="18"/>
              </w:rPr>
            </w:pPr>
            <w:r>
              <w:rPr>
                <w:rFonts w:hint="eastAsia"/>
                <w:color w:val="0000FF"/>
                <w:sz w:val="18"/>
              </w:rPr>
              <w:t>核销编号</w:t>
            </w:r>
          </w:p>
        </w:tc>
        <w:tc>
          <w:tcPr>
            <w:tcW w:w="869" w:type="dxa"/>
          </w:tcPr>
          <w:p w:rsidR="00B55BA9" w:rsidRDefault="00B55BA9" w:rsidP="004F0C3A">
            <w:pPr>
              <w:pStyle w:val="a0"/>
              <w:snapToGrid w:val="0"/>
              <w:ind w:left="0"/>
              <w:jc w:val="both"/>
              <w:rPr>
                <w:color w:val="0000FF"/>
                <w:sz w:val="18"/>
              </w:rPr>
            </w:pPr>
            <w:r>
              <w:rPr>
                <w:rFonts w:hint="eastAsia"/>
                <w:color w:val="0000FF"/>
                <w:sz w:val="18"/>
              </w:rPr>
              <w:t>C</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85492F">
            <w:pPr>
              <w:pStyle w:val="a0"/>
              <w:snapToGrid w:val="0"/>
              <w:ind w:left="0"/>
              <w:jc w:val="both"/>
              <w:rPr>
                <w:color w:val="0000FF"/>
                <w:sz w:val="18"/>
              </w:rPr>
            </w:pP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确定</w:t>
            </w:r>
          </w:p>
        </w:tc>
        <w:tc>
          <w:tcPr>
            <w:tcW w:w="869" w:type="dxa"/>
          </w:tcPr>
          <w:p w:rsidR="00B55BA9" w:rsidRDefault="00B55BA9" w:rsidP="00EE78AB">
            <w:pPr>
              <w:pStyle w:val="a0"/>
              <w:snapToGrid w:val="0"/>
              <w:ind w:left="0"/>
              <w:jc w:val="both"/>
              <w:rPr>
                <w:color w:val="0000FF"/>
                <w:sz w:val="18"/>
              </w:rPr>
            </w:pPr>
            <w:r>
              <w:rPr>
                <w:rFonts w:hint="eastAsia"/>
                <w:color w:val="0000FF"/>
                <w:sz w:val="18"/>
              </w:rPr>
              <w:t>BUTTON</w:t>
            </w:r>
          </w:p>
        </w:tc>
        <w:tc>
          <w:tcPr>
            <w:tcW w:w="842" w:type="dxa"/>
          </w:tcPr>
          <w:p w:rsidR="00B55BA9" w:rsidRDefault="00B55BA9" w:rsidP="00EE78AB">
            <w:pPr>
              <w:pStyle w:val="a0"/>
              <w:snapToGrid w:val="0"/>
              <w:ind w:left="0"/>
              <w:rPr>
                <w:color w:val="0000FF"/>
                <w:sz w:val="18"/>
              </w:rPr>
            </w:pPr>
            <w:r>
              <w:rPr>
                <w:rFonts w:hint="eastAsia"/>
                <w:color w:val="0000FF"/>
                <w:sz w:val="18"/>
              </w:rPr>
              <w:t>N/A</w:t>
            </w:r>
          </w:p>
        </w:tc>
        <w:tc>
          <w:tcPr>
            <w:tcW w:w="1080" w:type="dxa"/>
          </w:tcPr>
          <w:p w:rsidR="00B55BA9" w:rsidRDefault="00B55BA9" w:rsidP="00EE78AB">
            <w:pPr>
              <w:pStyle w:val="a0"/>
              <w:snapToGrid w:val="0"/>
              <w:ind w:left="0"/>
              <w:rPr>
                <w:color w:val="0000FF"/>
                <w:sz w:val="18"/>
              </w:rPr>
            </w:pPr>
            <w:r>
              <w:rPr>
                <w:rFonts w:hint="eastAsia"/>
                <w:color w:val="0000FF"/>
                <w:sz w:val="18"/>
              </w:rPr>
              <w:t>N/A</w:t>
            </w:r>
          </w:p>
        </w:tc>
        <w:tc>
          <w:tcPr>
            <w:tcW w:w="1179" w:type="dxa"/>
          </w:tcPr>
          <w:p w:rsidR="00B55BA9" w:rsidRDefault="00B55BA9" w:rsidP="00EE78AB">
            <w:pPr>
              <w:pStyle w:val="a0"/>
              <w:snapToGrid w:val="0"/>
              <w:ind w:left="0"/>
              <w:jc w:val="center"/>
              <w:rPr>
                <w:color w:val="0000FF"/>
                <w:sz w:val="18"/>
              </w:rPr>
            </w:pPr>
            <w:r>
              <w:rPr>
                <w:rFonts w:hint="eastAsia"/>
                <w:color w:val="0000FF"/>
                <w:sz w:val="18"/>
              </w:rPr>
              <w:t>N/A</w:t>
            </w:r>
          </w:p>
        </w:tc>
        <w:tc>
          <w:tcPr>
            <w:tcW w:w="1417" w:type="dxa"/>
          </w:tcPr>
          <w:p w:rsidR="00B55BA9" w:rsidRDefault="00B55BA9" w:rsidP="00EE78AB">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Pr>
                <w:rFonts w:hint="eastAsia"/>
                <w:color w:val="0000FF"/>
                <w:sz w:val="18"/>
              </w:rPr>
              <w:t>Note5</w:t>
            </w:r>
          </w:p>
        </w:tc>
      </w:tr>
      <w:tr w:rsidR="00B55BA9" w:rsidTr="004F0C3A">
        <w:tc>
          <w:tcPr>
            <w:tcW w:w="10147" w:type="dxa"/>
            <w:gridSpan w:val="8"/>
          </w:tcPr>
          <w:p w:rsidR="00B55BA9" w:rsidRDefault="00B55BA9" w:rsidP="00581508">
            <w:pPr>
              <w:pStyle w:val="a0"/>
              <w:snapToGrid w:val="0"/>
              <w:ind w:left="0"/>
              <w:jc w:val="both"/>
              <w:rPr>
                <w:color w:val="0000FF"/>
                <w:sz w:val="18"/>
              </w:rPr>
            </w:pPr>
            <w:r>
              <w:rPr>
                <w:rFonts w:hint="eastAsia"/>
                <w:color w:val="0000FF"/>
                <w:sz w:val="18"/>
              </w:rPr>
              <w:t>收款数据</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收款编号</w:t>
            </w:r>
          </w:p>
        </w:tc>
        <w:tc>
          <w:tcPr>
            <w:tcW w:w="869" w:type="dxa"/>
          </w:tcPr>
          <w:p w:rsidR="00B55BA9" w:rsidRDefault="00B55BA9" w:rsidP="004F0C3A">
            <w:pPr>
              <w:pStyle w:val="a0"/>
              <w:snapToGrid w:val="0"/>
              <w:ind w:left="0"/>
              <w:jc w:val="both"/>
              <w:rPr>
                <w:color w:val="0000FF"/>
                <w:sz w:val="18"/>
              </w:rPr>
            </w:pPr>
            <w:r>
              <w:rPr>
                <w:rFonts w:hint="eastAsia"/>
                <w:color w:val="0000FF"/>
                <w:sz w:val="18"/>
              </w:rPr>
              <w:t>C</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P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6</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收款日期</w:t>
            </w:r>
          </w:p>
        </w:tc>
        <w:tc>
          <w:tcPr>
            <w:tcW w:w="869" w:type="dxa"/>
          </w:tcPr>
          <w:p w:rsidR="00B55BA9" w:rsidRDefault="00B55BA9" w:rsidP="004F0C3A">
            <w:pPr>
              <w:pStyle w:val="a0"/>
              <w:snapToGrid w:val="0"/>
              <w:ind w:left="0"/>
              <w:jc w:val="both"/>
              <w:rPr>
                <w:color w:val="0000FF"/>
                <w:sz w:val="18"/>
              </w:rPr>
            </w:pPr>
            <w:r>
              <w:rPr>
                <w:rFonts w:hint="eastAsia"/>
                <w:color w:val="0000FF"/>
                <w:sz w:val="18"/>
              </w:rPr>
              <w:t>DATE</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6</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收款方式</w:t>
            </w:r>
          </w:p>
        </w:tc>
        <w:tc>
          <w:tcPr>
            <w:tcW w:w="869" w:type="dxa"/>
          </w:tcPr>
          <w:p w:rsidR="00B55BA9" w:rsidRDefault="00B55BA9" w:rsidP="004F0C3A">
            <w:pPr>
              <w:pStyle w:val="a0"/>
              <w:snapToGrid w:val="0"/>
              <w:ind w:left="0"/>
              <w:jc w:val="both"/>
              <w:rPr>
                <w:color w:val="0000FF"/>
                <w:sz w:val="18"/>
              </w:rPr>
            </w:pPr>
            <w:r>
              <w:rPr>
                <w:rFonts w:hint="eastAsia"/>
                <w:color w:val="0000FF"/>
                <w:sz w:val="18"/>
              </w:rPr>
              <w:t>C</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6</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收款对象</w:t>
            </w:r>
          </w:p>
        </w:tc>
        <w:tc>
          <w:tcPr>
            <w:tcW w:w="869" w:type="dxa"/>
          </w:tcPr>
          <w:p w:rsidR="00B55BA9" w:rsidRDefault="00B55BA9" w:rsidP="004F0C3A">
            <w:pPr>
              <w:pStyle w:val="a0"/>
              <w:snapToGrid w:val="0"/>
              <w:ind w:left="0"/>
              <w:jc w:val="both"/>
              <w:rPr>
                <w:color w:val="0000FF"/>
                <w:sz w:val="18"/>
              </w:rPr>
            </w:pPr>
            <w:r>
              <w:rPr>
                <w:rFonts w:hint="eastAsia"/>
                <w:color w:val="0000FF"/>
                <w:sz w:val="18"/>
              </w:rPr>
              <w:t>C</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6</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收款金额</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6</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已核销金额</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7</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未核销金额</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8</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备注</w:t>
            </w:r>
          </w:p>
        </w:tc>
        <w:tc>
          <w:tcPr>
            <w:tcW w:w="869" w:type="dxa"/>
          </w:tcPr>
          <w:p w:rsidR="00B55BA9" w:rsidRDefault="00B55BA9" w:rsidP="004F0C3A">
            <w:pPr>
              <w:pStyle w:val="a0"/>
              <w:snapToGrid w:val="0"/>
              <w:ind w:left="0"/>
              <w:jc w:val="both"/>
              <w:rPr>
                <w:color w:val="0000FF"/>
                <w:sz w:val="18"/>
              </w:rPr>
            </w:pPr>
            <w:r>
              <w:rPr>
                <w:rFonts w:hint="eastAsia"/>
                <w:color w:val="0000FF"/>
                <w:sz w:val="18"/>
              </w:rPr>
              <w:t>C</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581508">
            <w:pPr>
              <w:pStyle w:val="a0"/>
              <w:snapToGrid w:val="0"/>
              <w:ind w:left="0"/>
              <w:jc w:val="both"/>
              <w:rPr>
                <w:color w:val="0000FF"/>
                <w:sz w:val="18"/>
              </w:rPr>
            </w:pPr>
            <w:r w:rsidRPr="00B55BA9">
              <w:rPr>
                <w:rFonts w:hint="eastAsia"/>
                <w:color w:val="0000FF"/>
                <w:sz w:val="18"/>
              </w:rPr>
              <w:t>Note</w:t>
            </w:r>
            <w:r>
              <w:rPr>
                <w:rFonts w:hint="eastAsia"/>
                <w:color w:val="0000FF"/>
                <w:sz w:val="18"/>
              </w:rPr>
              <w:t>6</w:t>
            </w:r>
          </w:p>
        </w:tc>
      </w:tr>
      <w:tr w:rsidR="00B55BA9" w:rsidTr="004F0C3A">
        <w:tc>
          <w:tcPr>
            <w:tcW w:w="10147" w:type="dxa"/>
            <w:gridSpan w:val="8"/>
          </w:tcPr>
          <w:p w:rsidR="00B55BA9" w:rsidRDefault="00B55BA9" w:rsidP="00581508">
            <w:pPr>
              <w:pStyle w:val="a0"/>
              <w:snapToGrid w:val="0"/>
              <w:ind w:left="0"/>
              <w:jc w:val="both"/>
              <w:rPr>
                <w:color w:val="0000FF"/>
                <w:sz w:val="18"/>
              </w:rPr>
            </w:pPr>
            <w:r>
              <w:rPr>
                <w:rFonts w:hint="eastAsia"/>
                <w:color w:val="0000FF"/>
                <w:sz w:val="18"/>
              </w:rPr>
              <w:t>收款核销</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房屋合同编号</w:t>
            </w:r>
          </w:p>
        </w:tc>
        <w:tc>
          <w:tcPr>
            <w:tcW w:w="869" w:type="dxa"/>
          </w:tcPr>
          <w:p w:rsidR="00B55BA9" w:rsidRDefault="00B55BA9" w:rsidP="004F0C3A">
            <w:pPr>
              <w:pStyle w:val="a0"/>
              <w:snapToGrid w:val="0"/>
              <w:ind w:left="0"/>
              <w:jc w:val="both"/>
              <w:rPr>
                <w:color w:val="0000FF"/>
                <w:sz w:val="18"/>
              </w:rPr>
            </w:pPr>
            <w:r>
              <w:rPr>
                <w:rFonts w:hint="eastAsia"/>
                <w:color w:val="0000FF"/>
                <w:sz w:val="18"/>
              </w:rPr>
              <w:t>C</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LOV</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Y</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76304F" w:rsidP="00581508">
            <w:pPr>
              <w:pStyle w:val="a0"/>
              <w:snapToGrid w:val="0"/>
              <w:ind w:left="0"/>
              <w:jc w:val="both"/>
              <w:rPr>
                <w:color w:val="0000FF"/>
                <w:sz w:val="18"/>
              </w:rPr>
            </w:pPr>
            <w:r>
              <w:rPr>
                <w:rFonts w:hint="eastAsia"/>
                <w:color w:val="0000FF"/>
                <w:sz w:val="18"/>
              </w:rPr>
              <w:t>Note9</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应付租金</w:t>
            </w:r>
            <w:r>
              <w:rPr>
                <w:rFonts w:hint="eastAsia"/>
                <w:color w:val="0000FF"/>
                <w:sz w:val="18"/>
              </w:rPr>
              <w:t>---</w:t>
            </w:r>
            <w:r>
              <w:rPr>
                <w:rFonts w:hint="eastAsia"/>
                <w:color w:val="0000FF"/>
                <w:sz w:val="18"/>
              </w:rPr>
              <w:t>剩余债权</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76304F" w:rsidP="00581508">
            <w:pPr>
              <w:pStyle w:val="a0"/>
              <w:snapToGrid w:val="0"/>
              <w:ind w:left="0"/>
              <w:jc w:val="both"/>
              <w:rPr>
                <w:color w:val="0000FF"/>
                <w:sz w:val="18"/>
              </w:rPr>
            </w:pPr>
            <w:r>
              <w:rPr>
                <w:rFonts w:hint="eastAsia"/>
                <w:color w:val="0000FF"/>
                <w:sz w:val="18"/>
              </w:rPr>
              <w:t>Note10</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应付租金</w:t>
            </w:r>
            <w:r>
              <w:rPr>
                <w:color w:val="0000FF"/>
                <w:sz w:val="18"/>
              </w:rPr>
              <w:t>—</w:t>
            </w:r>
            <w:r>
              <w:rPr>
                <w:rFonts w:hint="eastAsia"/>
                <w:color w:val="0000FF"/>
                <w:sz w:val="18"/>
              </w:rPr>
              <w:t>本次核销</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Textbox</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76304F" w:rsidP="00581508">
            <w:pPr>
              <w:pStyle w:val="a0"/>
              <w:snapToGrid w:val="0"/>
              <w:ind w:left="0"/>
              <w:jc w:val="both"/>
              <w:rPr>
                <w:color w:val="0000FF"/>
                <w:sz w:val="18"/>
              </w:rPr>
            </w:pPr>
            <w:r>
              <w:rPr>
                <w:rFonts w:hint="eastAsia"/>
                <w:color w:val="0000FF"/>
                <w:sz w:val="18"/>
              </w:rPr>
              <w:t>Note11</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应付电费</w:t>
            </w:r>
            <w:r>
              <w:rPr>
                <w:rFonts w:hint="eastAsia"/>
                <w:color w:val="0000FF"/>
                <w:sz w:val="18"/>
              </w:rPr>
              <w:t>---</w:t>
            </w:r>
            <w:r>
              <w:rPr>
                <w:rFonts w:hint="eastAsia"/>
                <w:color w:val="0000FF"/>
                <w:sz w:val="18"/>
              </w:rPr>
              <w:t>剩余债权</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D32CF8" w:rsidP="00581508">
            <w:pPr>
              <w:pStyle w:val="a0"/>
              <w:snapToGrid w:val="0"/>
              <w:ind w:left="0"/>
              <w:jc w:val="both"/>
              <w:rPr>
                <w:color w:val="0000FF"/>
                <w:sz w:val="18"/>
              </w:rPr>
            </w:pPr>
            <w:r>
              <w:rPr>
                <w:rFonts w:hint="eastAsia"/>
                <w:color w:val="0000FF"/>
                <w:sz w:val="18"/>
              </w:rPr>
              <w:t>Note12</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应付电费</w:t>
            </w:r>
            <w:r>
              <w:rPr>
                <w:color w:val="0000FF"/>
                <w:sz w:val="18"/>
              </w:rPr>
              <w:t>—</w:t>
            </w:r>
            <w:r>
              <w:rPr>
                <w:rFonts w:hint="eastAsia"/>
                <w:color w:val="0000FF"/>
                <w:sz w:val="18"/>
              </w:rPr>
              <w:t>本次核销</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Textbox</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6307E6" w:rsidP="00581508">
            <w:pPr>
              <w:pStyle w:val="a0"/>
              <w:snapToGrid w:val="0"/>
              <w:ind w:left="0"/>
              <w:jc w:val="both"/>
              <w:rPr>
                <w:color w:val="0000FF"/>
                <w:sz w:val="18"/>
              </w:rPr>
            </w:pPr>
            <w:r>
              <w:rPr>
                <w:rFonts w:hint="eastAsia"/>
                <w:color w:val="0000FF"/>
                <w:sz w:val="18"/>
              </w:rPr>
              <w:t>Note11</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应付水费</w:t>
            </w:r>
            <w:r>
              <w:rPr>
                <w:rFonts w:hint="eastAsia"/>
                <w:color w:val="0000FF"/>
                <w:sz w:val="18"/>
              </w:rPr>
              <w:t>---</w:t>
            </w:r>
            <w:r>
              <w:rPr>
                <w:rFonts w:hint="eastAsia"/>
                <w:color w:val="0000FF"/>
                <w:sz w:val="18"/>
              </w:rPr>
              <w:t>剩余债权</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D32CF8" w:rsidP="004469EB">
            <w:pPr>
              <w:pStyle w:val="a0"/>
              <w:snapToGrid w:val="0"/>
              <w:ind w:left="0"/>
              <w:jc w:val="both"/>
              <w:rPr>
                <w:color w:val="0000FF"/>
                <w:sz w:val="18"/>
              </w:rPr>
            </w:pPr>
            <w:r>
              <w:rPr>
                <w:rFonts w:hint="eastAsia"/>
                <w:color w:val="0000FF"/>
                <w:sz w:val="18"/>
              </w:rPr>
              <w:t>Note1</w:t>
            </w:r>
            <w:r w:rsidR="004469EB">
              <w:rPr>
                <w:rFonts w:hint="eastAsia"/>
                <w:color w:val="0000FF"/>
                <w:sz w:val="18"/>
              </w:rPr>
              <w:t>3</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应付水费</w:t>
            </w:r>
            <w:r>
              <w:rPr>
                <w:color w:val="0000FF"/>
                <w:sz w:val="18"/>
              </w:rPr>
              <w:t>—</w:t>
            </w:r>
            <w:r>
              <w:rPr>
                <w:rFonts w:hint="eastAsia"/>
                <w:color w:val="0000FF"/>
                <w:sz w:val="18"/>
              </w:rPr>
              <w:t>本次核销</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Textbox</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6307E6" w:rsidP="00581508">
            <w:pPr>
              <w:pStyle w:val="a0"/>
              <w:snapToGrid w:val="0"/>
              <w:ind w:left="0"/>
              <w:jc w:val="both"/>
              <w:rPr>
                <w:color w:val="0000FF"/>
                <w:sz w:val="18"/>
              </w:rPr>
            </w:pPr>
            <w:r>
              <w:rPr>
                <w:rFonts w:hint="eastAsia"/>
                <w:color w:val="0000FF"/>
                <w:sz w:val="18"/>
              </w:rPr>
              <w:t>Note11</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应付宽带网络费</w:t>
            </w:r>
            <w:r>
              <w:rPr>
                <w:rFonts w:hint="eastAsia"/>
                <w:color w:val="0000FF"/>
                <w:sz w:val="18"/>
              </w:rPr>
              <w:t>---</w:t>
            </w:r>
            <w:r>
              <w:rPr>
                <w:rFonts w:hint="eastAsia"/>
                <w:color w:val="0000FF"/>
                <w:sz w:val="18"/>
              </w:rPr>
              <w:t>剩余债权</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Display 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D32CF8" w:rsidP="004469EB">
            <w:pPr>
              <w:pStyle w:val="a0"/>
              <w:snapToGrid w:val="0"/>
              <w:ind w:left="0"/>
              <w:jc w:val="both"/>
              <w:rPr>
                <w:color w:val="0000FF"/>
                <w:sz w:val="18"/>
              </w:rPr>
            </w:pPr>
            <w:r>
              <w:rPr>
                <w:rFonts w:hint="eastAsia"/>
                <w:color w:val="0000FF"/>
                <w:sz w:val="18"/>
              </w:rPr>
              <w:t>Note1</w:t>
            </w:r>
            <w:r w:rsidR="004469EB">
              <w:rPr>
                <w:rFonts w:hint="eastAsia"/>
                <w:color w:val="0000FF"/>
                <w:sz w:val="18"/>
              </w:rPr>
              <w:t>4</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应付宽带网络费</w:t>
            </w:r>
            <w:r>
              <w:rPr>
                <w:color w:val="0000FF"/>
                <w:sz w:val="18"/>
              </w:rPr>
              <w:t>—</w:t>
            </w:r>
            <w:r>
              <w:rPr>
                <w:rFonts w:hint="eastAsia"/>
                <w:color w:val="0000FF"/>
                <w:sz w:val="18"/>
              </w:rPr>
              <w:t>本次核销</w:t>
            </w:r>
          </w:p>
        </w:tc>
        <w:tc>
          <w:tcPr>
            <w:tcW w:w="869" w:type="dxa"/>
          </w:tcPr>
          <w:p w:rsidR="00B55BA9" w:rsidRDefault="00B55BA9" w:rsidP="004F0C3A">
            <w:pPr>
              <w:pStyle w:val="a0"/>
              <w:snapToGrid w:val="0"/>
              <w:ind w:left="0"/>
              <w:jc w:val="both"/>
              <w:rPr>
                <w:color w:val="0000FF"/>
                <w:sz w:val="18"/>
              </w:rPr>
            </w:pPr>
            <w:r>
              <w:rPr>
                <w:rFonts w:hint="eastAsia"/>
                <w:color w:val="0000FF"/>
                <w:sz w:val="18"/>
              </w:rPr>
              <w:t>NUMBER</w:t>
            </w:r>
          </w:p>
        </w:tc>
        <w:tc>
          <w:tcPr>
            <w:tcW w:w="842" w:type="dxa"/>
          </w:tcPr>
          <w:p w:rsidR="00B55BA9" w:rsidRDefault="00B55BA9" w:rsidP="004F0C3A">
            <w:pPr>
              <w:pStyle w:val="a0"/>
              <w:snapToGrid w:val="0"/>
              <w:ind w:left="0"/>
              <w:rPr>
                <w:color w:val="0000FF"/>
                <w:sz w:val="18"/>
              </w:rPr>
            </w:pPr>
            <w:r>
              <w:rPr>
                <w:rFonts w:hint="eastAsia"/>
                <w:color w:val="0000FF"/>
                <w:sz w:val="18"/>
              </w:rPr>
              <w:t>30</w:t>
            </w:r>
          </w:p>
        </w:tc>
        <w:tc>
          <w:tcPr>
            <w:tcW w:w="1080" w:type="dxa"/>
          </w:tcPr>
          <w:p w:rsidR="00B55BA9" w:rsidRDefault="00B55BA9" w:rsidP="004F0C3A">
            <w:pPr>
              <w:pStyle w:val="a0"/>
              <w:snapToGrid w:val="0"/>
              <w:ind w:left="0"/>
              <w:rPr>
                <w:color w:val="0000FF"/>
                <w:sz w:val="18"/>
              </w:rPr>
            </w:pPr>
            <w:r>
              <w:rPr>
                <w:rFonts w:hint="eastAsia"/>
                <w:color w:val="0000FF"/>
                <w:sz w:val="18"/>
              </w:rPr>
              <w:t>Textbox</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6307E6" w:rsidP="00581508">
            <w:pPr>
              <w:pStyle w:val="a0"/>
              <w:snapToGrid w:val="0"/>
              <w:ind w:left="0"/>
              <w:jc w:val="both"/>
              <w:rPr>
                <w:color w:val="0000FF"/>
                <w:sz w:val="18"/>
              </w:rPr>
            </w:pPr>
            <w:r>
              <w:rPr>
                <w:rFonts w:hint="eastAsia"/>
                <w:color w:val="0000FF"/>
                <w:sz w:val="18"/>
              </w:rPr>
              <w:t>Note11</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应付有线电视费</w:t>
            </w:r>
            <w:r>
              <w:rPr>
                <w:rFonts w:hint="eastAsia"/>
                <w:color w:val="0000FF"/>
                <w:sz w:val="18"/>
              </w:rPr>
              <w:t>---</w:t>
            </w:r>
            <w:r>
              <w:rPr>
                <w:rFonts w:hint="eastAsia"/>
                <w:color w:val="0000FF"/>
                <w:sz w:val="18"/>
              </w:rPr>
              <w:t>剩</w:t>
            </w:r>
            <w:r>
              <w:rPr>
                <w:rFonts w:hint="eastAsia"/>
                <w:color w:val="0000FF"/>
                <w:sz w:val="18"/>
              </w:rPr>
              <w:lastRenderedPageBreak/>
              <w:t>余债权</w:t>
            </w:r>
          </w:p>
        </w:tc>
        <w:tc>
          <w:tcPr>
            <w:tcW w:w="869" w:type="dxa"/>
          </w:tcPr>
          <w:p w:rsidR="00B55BA9" w:rsidRDefault="00B55BA9" w:rsidP="004F0C3A">
            <w:pPr>
              <w:pStyle w:val="a0"/>
              <w:snapToGrid w:val="0"/>
              <w:ind w:left="0"/>
              <w:jc w:val="both"/>
              <w:rPr>
                <w:color w:val="0000FF"/>
                <w:sz w:val="18"/>
              </w:rPr>
            </w:pPr>
            <w:r>
              <w:rPr>
                <w:rFonts w:hint="eastAsia"/>
                <w:color w:val="0000FF"/>
                <w:sz w:val="18"/>
              </w:rPr>
              <w:lastRenderedPageBreak/>
              <w:t>NUMB</w:t>
            </w:r>
            <w:r>
              <w:rPr>
                <w:rFonts w:hint="eastAsia"/>
                <w:color w:val="0000FF"/>
                <w:sz w:val="18"/>
              </w:rPr>
              <w:lastRenderedPageBreak/>
              <w:t>ER</w:t>
            </w:r>
          </w:p>
        </w:tc>
        <w:tc>
          <w:tcPr>
            <w:tcW w:w="842" w:type="dxa"/>
          </w:tcPr>
          <w:p w:rsidR="00B55BA9" w:rsidRDefault="00B55BA9" w:rsidP="004F0C3A">
            <w:pPr>
              <w:pStyle w:val="a0"/>
              <w:snapToGrid w:val="0"/>
              <w:ind w:left="0"/>
              <w:rPr>
                <w:color w:val="0000FF"/>
                <w:sz w:val="18"/>
              </w:rPr>
            </w:pPr>
            <w:r>
              <w:rPr>
                <w:rFonts w:hint="eastAsia"/>
                <w:color w:val="0000FF"/>
                <w:sz w:val="18"/>
              </w:rPr>
              <w:lastRenderedPageBreak/>
              <w:t>30</w:t>
            </w:r>
          </w:p>
        </w:tc>
        <w:tc>
          <w:tcPr>
            <w:tcW w:w="1080" w:type="dxa"/>
          </w:tcPr>
          <w:p w:rsidR="00B55BA9" w:rsidRDefault="00B55BA9" w:rsidP="004F0C3A">
            <w:pPr>
              <w:pStyle w:val="a0"/>
              <w:snapToGrid w:val="0"/>
              <w:ind w:left="0"/>
              <w:rPr>
                <w:color w:val="0000FF"/>
                <w:sz w:val="18"/>
              </w:rPr>
            </w:pPr>
            <w:r>
              <w:rPr>
                <w:rFonts w:hint="eastAsia"/>
                <w:color w:val="0000FF"/>
                <w:sz w:val="18"/>
              </w:rPr>
              <w:t xml:space="preserve">Display </w:t>
            </w:r>
            <w:r>
              <w:rPr>
                <w:rFonts w:hint="eastAsia"/>
                <w:color w:val="0000FF"/>
                <w:sz w:val="18"/>
              </w:rPr>
              <w:lastRenderedPageBreak/>
              <w:t>Only</w:t>
            </w:r>
          </w:p>
        </w:tc>
        <w:tc>
          <w:tcPr>
            <w:tcW w:w="1179" w:type="dxa"/>
          </w:tcPr>
          <w:p w:rsidR="00B55BA9" w:rsidRDefault="00B55BA9" w:rsidP="004F0C3A">
            <w:pPr>
              <w:pStyle w:val="a0"/>
              <w:snapToGrid w:val="0"/>
              <w:ind w:left="0"/>
              <w:jc w:val="center"/>
              <w:rPr>
                <w:color w:val="0000FF"/>
                <w:sz w:val="18"/>
              </w:rPr>
            </w:pPr>
            <w:r>
              <w:rPr>
                <w:rFonts w:hint="eastAsia"/>
                <w:color w:val="0000FF"/>
                <w:sz w:val="18"/>
              </w:rPr>
              <w:lastRenderedPageBreak/>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D32CF8" w:rsidP="004469EB">
            <w:pPr>
              <w:pStyle w:val="a0"/>
              <w:snapToGrid w:val="0"/>
              <w:ind w:left="0"/>
              <w:jc w:val="both"/>
              <w:rPr>
                <w:color w:val="0000FF"/>
                <w:sz w:val="18"/>
              </w:rPr>
            </w:pPr>
            <w:r>
              <w:rPr>
                <w:rFonts w:hint="eastAsia"/>
                <w:color w:val="0000FF"/>
                <w:sz w:val="18"/>
              </w:rPr>
              <w:t>Note1</w:t>
            </w:r>
            <w:r w:rsidR="004469EB">
              <w:rPr>
                <w:rFonts w:hint="eastAsia"/>
                <w:color w:val="0000FF"/>
                <w:sz w:val="18"/>
              </w:rPr>
              <w:t>5</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应付有线电视费</w:t>
            </w:r>
            <w:r>
              <w:rPr>
                <w:color w:val="0000FF"/>
                <w:sz w:val="18"/>
              </w:rPr>
              <w:t>—</w:t>
            </w:r>
            <w:r>
              <w:rPr>
                <w:rFonts w:hint="eastAsia"/>
                <w:color w:val="0000FF"/>
                <w:sz w:val="18"/>
              </w:rPr>
              <w:t>本次核销</w:t>
            </w:r>
          </w:p>
        </w:tc>
        <w:tc>
          <w:tcPr>
            <w:tcW w:w="869" w:type="dxa"/>
          </w:tcPr>
          <w:p w:rsidR="00B55BA9" w:rsidRDefault="00B55BA9" w:rsidP="00B617C5">
            <w:pPr>
              <w:pStyle w:val="a0"/>
              <w:snapToGrid w:val="0"/>
              <w:ind w:left="0"/>
              <w:jc w:val="both"/>
              <w:rPr>
                <w:color w:val="0000FF"/>
                <w:sz w:val="18"/>
              </w:rPr>
            </w:pPr>
            <w:r>
              <w:rPr>
                <w:rFonts w:hint="eastAsia"/>
                <w:color w:val="0000FF"/>
                <w:sz w:val="18"/>
              </w:rPr>
              <w:t>NUMBER</w:t>
            </w:r>
          </w:p>
        </w:tc>
        <w:tc>
          <w:tcPr>
            <w:tcW w:w="842" w:type="dxa"/>
          </w:tcPr>
          <w:p w:rsidR="00B55BA9" w:rsidRDefault="00B55BA9" w:rsidP="00B617C5">
            <w:pPr>
              <w:pStyle w:val="a0"/>
              <w:snapToGrid w:val="0"/>
              <w:ind w:left="0"/>
              <w:rPr>
                <w:color w:val="0000FF"/>
                <w:sz w:val="18"/>
              </w:rPr>
            </w:pPr>
            <w:r>
              <w:rPr>
                <w:rFonts w:hint="eastAsia"/>
                <w:color w:val="0000FF"/>
                <w:sz w:val="18"/>
              </w:rPr>
              <w:t>30</w:t>
            </w:r>
          </w:p>
        </w:tc>
        <w:tc>
          <w:tcPr>
            <w:tcW w:w="1080" w:type="dxa"/>
          </w:tcPr>
          <w:p w:rsidR="00B55BA9" w:rsidRDefault="00B55BA9" w:rsidP="00B617C5">
            <w:pPr>
              <w:pStyle w:val="a0"/>
              <w:snapToGrid w:val="0"/>
              <w:ind w:left="0"/>
              <w:rPr>
                <w:color w:val="0000FF"/>
                <w:sz w:val="18"/>
              </w:rPr>
            </w:pPr>
            <w:r>
              <w:rPr>
                <w:rFonts w:hint="eastAsia"/>
                <w:color w:val="0000FF"/>
                <w:sz w:val="18"/>
              </w:rPr>
              <w:t>Textbox</w:t>
            </w:r>
          </w:p>
        </w:tc>
        <w:tc>
          <w:tcPr>
            <w:tcW w:w="1179" w:type="dxa"/>
          </w:tcPr>
          <w:p w:rsidR="00B55BA9" w:rsidRDefault="00B55BA9" w:rsidP="00B617C5">
            <w:pPr>
              <w:pStyle w:val="a0"/>
              <w:snapToGrid w:val="0"/>
              <w:ind w:left="0"/>
              <w:jc w:val="center"/>
              <w:rPr>
                <w:color w:val="0000FF"/>
                <w:sz w:val="18"/>
              </w:rPr>
            </w:pPr>
            <w:r>
              <w:rPr>
                <w:rFonts w:hint="eastAsia"/>
                <w:color w:val="0000FF"/>
                <w:sz w:val="18"/>
              </w:rPr>
              <w:t>N</w:t>
            </w:r>
          </w:p>
        </w:tc>
        <w:tc>
          <w:tcPr>
            <w:tcW w:w="1417" w:type="dxa"/>
          </w:tcPr>
          <w:p w:rsidR="00B55BA9" w:rsidRDefault="00B55BA9" w:rsidP="00B617C5">
            <w:pPr>
              <w:pStyle w:val="a0"/>
              <w:snapToGrid w:val="0"/>
              <w:ind w:left="0"/>
              <w:jc w:val="center"/>
              <w:rPr>
                <w:color w:val="0000FF"/>
                <w:sz w:val="18"/>
              </w:rPr>
            </w:pPr>
            <w:r>
              <w:rPr>
                <w:rFonts w:hint="eastAsia"/>
                <w:color w:val="0000FF"/>
                <w:sz w:val="18"/>
              </w:rPr>
              <w:t>N/A</w:t>
            </w:r>
          </w:p>
        </w:tc>
        <w:tc>
          <w:tcPr>
            <w:tcW w:w="2209" w:type="dxa"/>
          </w:tcPr>
          <w:p w:rsidR="00B55BA9" w:rsidRDefault="006307E6" w:rsidP="00581508">
            <w:pPr>
              <w:pStyle w:val="a0"/>
              <w:snapToGrid w:val="0"/>
              <w:ind w:left="0"/>
              <w:jc w:val="both"/>
              <w:rPr>
                <w:color w:val="0000FF"/>
                <w:sz w:val="18"/>
              </w:rPr>
            </w:pPr>
            <w:r>
              <w:rPr>
                <w:rFonts w:hint="eastAsia"/>
                <w:color w:val="0000FF"/>
                <w:sz w:val="18"/>
              </w:rPr>
              <w:t>Note11</w:t>
            </w:r>
          </w:p>
        </w:tc>
      </w:tr>
      <w:tr w:rsidR="00B55BA9" w:rsidTr="00BA2B01">
        <w:tc>
          <w:tcPr>
            <w:tcW w:w="540" w:type="dxa"/>
          </w:tcPr>
          <w:p w:rsidR="00B55BA9" w:rsidRDefault="00B55BA9" w:rsidP="0085492F">
            <w:pPr>
              <w:pStyle w:val="a0"/>
              <w:numPr>
                <w:ilvl w:val="0"/>
                <w:numId w:val="12"/>
              </w:numPr>
              <w:snapToGrid w:val="0"/>
              <w:rPr>
                <w:color w:val="0000FF"/>
                <w:sz w:val="18"/>
              </w:rPr>
            </w:pPr>
          </w:p>
        </w:tc>
        <w:tc>
          <w:tcPr>
            <w:tcW w:w="2011" w:type="dxa"/>
          </w:tcPr>
          <w:p w:rsidR="00B55BA9" w:rsidRDefault="00B55BA9" w:rsidP="00581508">
            <w:pPr>
              <w:pStyle w:val="a0"/>
              <w:snapToGrid w:val="0"/>
              <w:ind w:left="0"/>
              <w:rPr>
                <w:color w:val="0000FF"/>
                <w:sz w:val="18"/>
              </w:rPr>
            </w:pPr>
            <w:r>
              <w:rPr>
                <w:rFonts w:hint="eastAsia"/>
                <w:color w:val="0000FF"/>
                <w:sz w:val="18"/>
              </w:rPr>
              <w:t>提交</w:t>
            </w:r>
          </w:p>
        </w:tc>
        <w:tc>
          <w:tcPr>
            <w:tcW w:w="869" w:type="dxa"/>
          </w:tcPr>
          <w:p w:rsidR="00B55BA9" w:rsidRDefault="00B55BA9" w:rsidP="004F0C3A">
            <w:pPr>
              <w:pStyle w:val="a0"/>
              <w:snapToGrid w:val="0"/>
              <w:ind w:left="0"/>
              <w:jc w:val="both"/>
              <w:rPr>
                <w:color w:val="0000FF"/>
                <w:sz w:val="18"/>
              </w:rPr>
            </w:pPr>
            <w:r>
              <w:rPr>
                <w:rFonts w:hint="eastAsia"/>
                <w:color w:val="0000FF"/>
                <w:sz w:val="18"/>
              </w:rPr>
              <w:t>BUTTON</w:t>
            </w:r>
          </w:p>
        </w:tc>
        <w:tc>
          <w:tcPr>
            <w:tcW w:w="842" w:type="dxa"/>
          </w:tcPr>
          <w:p w:rsidR="00B55BA9" w:rsidRDefault="00B55BA9" w:rsidP="004F0C3A">
            <w:pPr>
              <w:pStyle w:val="a0"/>
              <w:snapToGrid w:val="0"/>
              <w:ind w:left="0"/>
              <w:rPr>
                <w:color w:val="0000FF"/>
                <w:sz w:val="18"/>
              </w:rPr>
            </w:pPr>
            <w:r>
              <w:rPr>
                <w:rFonts w:hint="eastAsia"/>
                <w:color w:val="0000FF"/>
                <w:sz w:val="18"/>
              </w:rPr>
              <w:t>N/A</w:t>
            </w:r>
          </w:p>
        </w:tc>
        <w:tc>
          <w:tcPr>
            <w:tcW w:w="1080" w:type="dxa"/>
          </w:tcPr>
          <w:p w:rsidR="00B55BA9" w:rsidRDefault="00B55BA9" w:rsidP="004F0C3A">
            <w:pPr>
              <w:pStyle w:val="a0"/>
              <w:snapToGrid w:val="0"/>
              <w:ind w:left="0"/>
              <w:rPr>
                <w:color w:val="0000FF"/>
                <w:sz w:val="18"/>
              </w:rPr>
            </w:pPr>
            <w:r>
              <w:rPr>
                <w:rFonts w:hint="eastAsia"/>
                <w:color w:val="0000FF"/>
                <w:sz w:val="18"/>
              </w:rPr>
              <w:t>N/A</w:t>
            </w:r>
          </w:p>
        </w:tc>
        <w:tc>
          <w:tcPr>
            <w:tcW w:w="1179" w:type="dxa"/>
          </w:tcPr>
          <w:p w:rsidR="00B55BA9" w:rsidRDefault="00B55BA9" w:rsidP="004F0C3A">
            <w:pPr>
              <w:pStyle w:val="a0"/>
              <w:snapToGrid w:val="0"/>
              <w:ind w:left="0"/>
              <w:jc w:val="center"/>
              <w:rPr>
                <w:color w:val="0000FF"/>
                <w:sz w:val="18"/>
              </w:rPr>
            </w:pPr>
            <w:r>
              <w:rPr>
                <w:rFonts w:hint="eastAsia"/>
                <w:color w:val="0000FF"/>
                <w:sz w:val="18"/>
              </w:rPr>
              <w:t>N/A</w:t>
            </w:r>
          </w:p>
        </w:tc>
        <w:tc>
          <w:tcPr>
            <w:tcW w:w="1417" w:type="dxa"/>
          </w:tcPr>
          <w:p w:rsidR="00B55BA9" w:rsidRDefault="00B55BA9" w:rsidP="004F0C3A">
            <w:pPr>
              <w:pStyle w:val="a0"/>
              <w:snapToGrid w:val="0"/>
              <w:ind w:left="0"/>
              <w:jc w:val="center"/>
              <w:rPr>
                <w:color w:val="0000FF"/>
                <w:sz w:val="18"/>
              </w:rPr>
            </w:pPr>
            <w:r>
              <w:rPr>
                <w:rFonts w:hint="eastAsia"/>
                <w:color w:val="0000FF"/>
                <w:sz w:val="18"/>
              </w:rPr>
              <w:t>N/A</w:t>
            </w:r>
          </w:p>
        </w:tc>
        <w:tc>
          <w:tcPr>
            <w:tcW w:w="2209" w:type="dxa"/>
          </w:tcPr>
          <w:p w:rsidR="00B55BA9" w:rsidRDefault="00B55BA9" w:rsidP="004469EB">
            <w:pPr>
              <w:pStyle w:val="a0"/>
              <w:snapToGrid w:val="0"/>
              <w:ind w:left="0"/>
              <w:jc w:val="both"/>
              <w:rPr>
                <w:color w:val="0000FF"/>
                <w:sz w:val="18"/>
              </w:rPr>
            </w:pPr>
            <w:r>
              <w:rPr>
                <w:rFonts w:hint="eastAsia"/>
                <w:color w:val="0000FF"/>
                <w:sz w:val="18"/>
              </w:rPr>
              <w:t>Note</w:t>
            </w:r>
            <w:r w:rsidR="00D32CF8">
              <w:rPr>
                <w:rFonts w:hint="eastAsia"/>
                <w:color w:val="0000FF"/>
                <w:sz w:val="18"/>
              </w:rPr>
              <w:t>1</w:t>
            </w:r>
            <w:r w:rsidR="004469EB">
              <w:rPr>
                <w:rFonts w:hint="eastAsia"/>
                <w:color w:val="0000FF"/>
                <w:sz w:val="18"/>
              </w:rPr>
              <w:t>6</w:t>
            </w:r>
          </w:p>
        </w:tc>
      </w:tr>
    </w:tbl>
    <w:p w:rsidR="00CB14D9" w:rsidRDefault="00CB14D9" w:rsidP="0085492F">
      <w:pPr>
        <w:pStyle w:val="a0"/>
      </w:pPr>
    </w:p>
    <w:p w:rsidR="0085492F" w:rsidRDefault="002D4453" w:rsidP="0085492F">
      <w:pPr>
        <w:pStyle w:val="3"/>
      </w:pPr>
      <w:bookmarkStart w:id="11" w:name="_Toc320101064"/>
      <w:r>
        <w:rPr>
          <w:rFonts w:hint="eastAsia"/>
        </w:rPr>
        <w:t>2</w:t>
      </w:r>
      <w:r w:rsidR="0085492F">
        <w:rPr>
          <w:rFonts w:hint="eastAsia"/>
        </w:rPr>
        <w:t xml:space="preserve">.7 </w:t>
      </w:r>
      <w:r w:rsidR="0085492F">
        <w:rPr>
          <w:rFonts w:hint="eastAsia"/>
        </w:rPr>
        <w:t>业务</w:t>
      </w:r>
      <w:r>
        <w:rPr>
          <w:rFonts w:hint="eastAsia"/>
        </w:rPr>
        <w:t>规则</w:t>
      </w:r>
      <w:bookmarkEnd w:id="11"/>
    </w:p>
    <w:p w:rsidR="005900BC" w:rsidRDefault="005900BC" w:rsidP="005900BC">
      <w:pPr>
        <w:pStyle w:val="a0"/>
        <w:ind w:left="0"/>
        <w:rPr>
          <w:color w:val="0000FF"/>
        </w:rPr>
      </w:pPr>
      <w:r>
        <w:rPr>
          <w:rFonts w:hint="eastAsia"/>
          <w:color w:val="0000FF"/>
        </w:rPr>
        <w:t>Note:</w:t>
      </w:r>
    </w:p>
    <w:p w:rsidR="00286679" w:rsidRDefault="004F0C3A" w:rsidP="00B67070">
      <w:pPr>
        <w:pStyle w:val="a0"/>
        <w:numPr>
          <w:ilvl w:val="0"/>
          <w:numId w:val="13"/>
        </w:numPr>
        <w:ind w:left="360"/>
        <w:rPr>
          <w:color w:val="0000FF"/>
        </w:rPr>
      </w:pPr>
      <w:r>
        <w:rPr>
          <w:rFonts w:hint="eastAsia"/>
          <w:color w:val="0000FF"/>
        </w:rPr>
        <w:t>来源于入住人员与来源于其它</w:t>
      </w:r>
      <w:r w:rsidR="00B40DB9">
        <w:rPr>
          <w:rFonts w:hint="eastAsia"/>
          <w:color w:val="0000FF"/>
        </w:rPr>
        <w:t>的这两个单选框，只能选中一个。</w:t>
      </w:r>
    </w:p>
    <w:p w:rsidR="00B40DB9" w:rsidRDefault="00B40DB9" w:rsidP="00B67070">
      <w:pPr>
        <w:pStyle w:val="a0"/>
        <w:numPr>
          <w:ilvl w:val="0"/>
          <w:numId w:val="13"/>
        </w:numPr>
        <w:ind w:left="360"/>
        <w:rPr>
          <w:color w:val="0000FF"/>
        </w:rPr>
      </w:pPr>
      <w:r>
        <w:rPr>
          <w:rFonts w:hint="eastAsia"/>
          <w:color w:val="0000FF"/>
        </w:rPr>
        <w:t>核销时期：本次核销的事务日期。</w:t>
      </w:r>
    </w:p>
    <w:p w:rsidR="00B40DB9" w:rsidRDefault="00EB78C3" w:rsidP="00B67070">
      <w:pPr>
        <w:pStyle w:val="a0"/>
        <w:numPr>
          <w:ilvl w:val="0"/>
          <w:numId w:val="13"/>
        </w:numPr>
        <w:ind w:left="360"/>
        <w:rPr>
          <w:color w:val="0000FF"/>
        </w:rPr>
      </w:pPr>
      <w:r>
        <w:rPr>
          <w:rFonts w:hint="eastAsia"/>
          <w:color w:val="0000FF"/>
        </w:rPr>
        <w:t>来源对象：如果核销来源于选择的是入住人员，则调用入住人员主数据（</w:t>
      </w:r>
      <w:r>
        <w:rPr>
          <w:rFonts w:hint="eastAsia"/>
          <w:color w:val="0000FF"/>
        </w:rPr>
        <w:t>LOV</w:t>
      </w:r>
      <w:r>
        <w:rPr>
          <w:rFonts w:hint="eastAsia"/>
          <w:color w:val="0000FF"/>
        </w:rPr>
        <w:t>里查询条件有入住人员工号、入住人员姓名）；如果核销来源于选择的是其它，则来源对象变为灰色不可维护。</w:t>
      </w:r>
    </w:p>
    <w:p w:rsidR="00EB78C3" w:rsidRDefault="00EB78C3" w:rsidP="00B67070">
      <w:pPr>
        <w:pStyle w:val="a0"/>
        <w:numPr>
          <w:ilvl w:val="0"/>
          <w:numId w:val="13"/>
        </w:numPr>
        <w:ind w:left="360"/>
        <w:rPr>
          <w:color w:val="0000FF"/>
        </w:rPr>
      </w:pPr>
      <w:r>
        <w:rPr>
          <w:rFonts w:hint="eastAsia"/>
          <w:color w:val="0000FF"/>
        </w:rPr>
        <w:t>核销币种：现阶段默认只有一种人民币。</w:t>
      </w:r>
    </w:p>
    <w:p w:rsidR="00EB78C3" w:rsidRDefault="00EB78C3" w:rsidP="00B67070">
      <w:pPr>
        <w:pStyle w:val="a0"/>
        <w:numPr>
          <w:ilvl w:val="0"/>
          <w:numId w:val="13"/>
        </w:numPr>
        <w:ind w:left="360"/>
        <w:rPr>
          <w:color w:val="0000FF"/>
        </w:rPr>
      </w:pPr>
      <w:r>
        <w:rPr>
          <w:rFonts w:hint="eastAsia"/>
          <w:color w:val="0000FF"/>
        </w:rPr>
        <w:t>确定</w:t>
      </w:r>
      <w:r w:rsidR="00BA62BE">
        <w:rPr>
          <w:rFonts w:hint="eastAsia"/>
          <w:color w:val="0000FF"/>
        </w:rPr>
        <w:t>：点击确定按钮，收款数据页面显示符合来源选择的数据。</w:t>
      </w:r>
    </w:p>
    <w:p w:rsidR="00BA62BE" w:rsidRDefault="00B55BA9" w:rsidP="00B67070">
      <w:pPr>
        <w:pStyle w:val="a0"/>
        <w:numPr>
          <w:ilvl w:val="0"/>
          <w:numId w:val="13"/>
        </w:numPr>
        <w:ind w:left="360"/>
        <w:rPr>
          <w:color w:val="0000FF"/>
        </w:rPr>
      </w:pPr>
      <w:r>
        <w:rPr>
          <w:rFonts w:hint="eastAsia"/>
          <w:color w:val="0000FF"/>
        </w:rPr>
        <w:t>收款数据页面：</w:t>
      </w:r>
      <w:r w:rsidR="007F0891">
        <w:rPr>
          <w:rFonts w:hint="eastAsia"/>
          <w:color w:val="0000FF"/>
        </w:rPr>
        <w:t>显示的为手工收款新增的数据</w:t>
      </w:r>
      <w:r>
        <w:rPr>
          <w:rFonts w:hint="eastAsia"/>
          <w:color w:val="0000FF"/>
        </w:rPr>
        <w:t>，收款金额大于已核销金额的记录。</w:t>
      </w:r>
    </w:p>
    <w:p w:rsidR="00317F69" w:rsidRDefault="00317F69" w:rsidP="00B67070">
      <w:pPr>
        <w:pStyle w:val="a0"/>
        <w:numPr>
          <w:ilvl w:val="0"/>
          <w:numId w:val="13"/>
        </w:numPr>
        <w:ind w:left="360"/>
        <w:rPr>
          <w:color w:val="0000FF"/>
        </w:rPr>
      </w:pPr>
      <w:r>
        <w:rPr>
          <w:rFonts w:hint="eastAsia"/>
          <w:color w:val="0000FF"/>
        </w:rPr>
        <w:t>已核销金额：</w:t>
      </w:r>
      <w:r w:rsidR="00F50B61">
        <w:rPr>
          <w:rFonts w:hint="eastAsia"/>
          <w:color w:val="0000FF"/>
        </w:rPr>
        <w:t>对于这笔收款数据已经产生的收款核销事务的累计金额，如收款新增</w:t>
      </w:r>
      <w:r w:rsidR="00F50B61">
        <w:rPr>
          <w:rFonts w:hint="eastAsia"/>
          <w:color w:val="0000FF"/>
        </w:rPr>
        <w:t>500</w:t>
      </w:r>
      <w:r w:rsidR="00F50B61">
        <w:rPr>
          <w:rFonts w:hint="eastAsia"/>
          <w:color w:val="0000FF"/>
        </w:rPr>
        <w:t>，本次核销</w:t>
      </w:r>
      <w:r w:rsidR="00F50B61">
        <w:rPr>
          <w:rFonts w:hint="eastAsia"/>
          <w:color w:val="0000FF"/>
        </w:rPr>
        <w:t>100</w:t>
      </w:r>
      <w:r w:rsidR="00F50B61">
        <w:rPr>
          <w:rFonts w:hint="eastAsia"/>
          <w:color w:val="0000FF"/>
        </w:rPr>
        <w:t>，则已核销金额为</w:t>
      </w:r>
      <w:r w:rsidR="00F50B61">
        <w:rPr>
          <w:rFonts w:hint="eastAsia"/>
          <w:color w:val="0000FF"/>
        </w:rPr>
        <w:t>100</w:t>
      </w:r>
      <w:r w:rsidR="00F50B61">
        <w:rPr>
          <w:rFonts w:hint="eastAsia"/>
          <w:color w:val="0000FF"/>
        </w:rPr>
        <w:t>；如果再次对这笔收款数据进行核销，本次核销</w:t>
      </w:r>
      <w:r w:rsidR="00F50B61">
        <w:rPr>
          <w:rFonts w:hint="eastAsia"/>
          <w:color w:val="0000FF"/>
        </w:rPr>
        <w:t>100</w:t>
      </w:r>
      <w:r w:rsidR="00F50B61">
        <w:rPr>
          <w:rFonts w:hint="eastAsia"/>
          <w:color w:val="0000FF"/>
        </w:rPr>
        <w:t>，则已核销金额为</w:t>
      </w:r>
      <w:r w:rsidR="00F50B61">
        <w:rPr>
          <w:rFonts w:hint="eastAsia"/>
          <w:color w:val="0000FF"/>
        </w:rPr>
        <w:t>200.</w:t>
      </w:r>
    </w:p>
    <w:p w:rsidR="00317F69" w:rsidRDefault="00317F69" w:rsidP="00B67070">
      <w:pPr>
        <w:pStyle w:val="a0"/>
        <w:numPr>
          <w:ilvl w:val="0"/>
          <w:numId w:val="13"/>
        </w:numPr>
        <w:ind w:left="360"/>
        <w:rPr>
          <w:color w:val="0000FF"/>
        </w:rPr>
      </w:pPr>
      <w:r>
        <w:rPr>
          <w:rFonts w:hint="eastAsia"/>
          <w:color w:val="0000FF"/>
        </w:rPr>
        <w:t>未核销金额：收款金额—已核销金额。</w:t>
      </w:r>
    </w:p>
    <w:p w:rsidR="00B03F9F" w:rsidRDefault="00874360" w:rsidP="00B67070">
      <w:pPr>
        <w:pStyle w:val="a0"/>
        <w:numPr>
          <w:ilvl w:val="0"/>
          <w:numId w:val="13"/>
        </w:numPr>
        <w:ind w:left="360"/>
        <w:rPr>
          <w:color w:val="0000FF"/>
        </w:rPr>
      </w:pPr>
      <w:r>
        <w:rPr>
          <w:rFonts w:hint="eastAsia"/>
          <w:color w:val="0000FF"/>
        </w:rPr>
        <w:t>房屋合同编号：</w:t>
      </w:r>
      <w:r w:rsidR="00EB2A9D">
        <w:rPr>
          <w:rFonts w:hint="eastAsia"/>
          <w:color w:val="0000FF"/>
        </w:rPr>
        <w:t>选择与此入住人员</w:t>
      </w:r>
      <w:r w:rsidR="009F191C">
        <w:rPr>
          <w:rFonts w:hint="eastAsia"/>
          <w:color w:val="0000FF"/>
        </w:rPr>
        <w:t>所对应的合同。</w:t>
      </w:r>
      <w:r w:rsidR="009F191C">
        <w:rPr>
          <w:rFonts w:hint="eastAsia"/>
          <w:color w:val="0000FF"/>
        </w:rPr>
        <w:t>LOV</w:t>
      </w:r>
      <w:r w:rsidR="009F191C">
        <w:rPr>
          <w:rFonts w:hint="eastAsia"/>
          <w:color w:val="0000FF"/>
        </w:rPr>
        <w:t>里面</w:t>
      </w:r>
      <w:r w:rsidR="00B617C5">
        <w:rPr>
          <w:rFonts w:hint="eastAsia"/>
          <w:color w:val="0000FF"/>
        </w:rPr>
        <w:t>查询条件有房屋简称、房东姓名、房东联系电话，由于现阶段是为一个入住人员对应一个房屋以及一个合同，所以查询结果只有一条数据，可直接显示出。</w:t>
      </w:r>
    </w:p>
    <w:p w:rsidR="00B617C5" w:rsidRDefault="00EB2A9D" w:rsidP="00B67070">
      <w:pPr>
        <w:pStyle w:val="a0"/>
        <w:numPr>
          <w:ilvl w:val="0"/>
          <w:numId w:val="13"/>
        </w:numPr>
        <w:ind w:left="360"/>
        <w:rPr>
          <w:color w:val="0000FF"/>
        </w:rPr>
      </w:pPr>
      <w:r>
        <w:rPr>
          <w:rFonts w:hint="eastAsia"/>
          <w:color w:val="0000FF"/>
        </w:rPr>
        <w:t>应付租金</w:t>
      </w:r>
      <w:r>
        <w:rPr>
          <w:color w:val="0000FF"/>
        </w:rPr>
        <w:t>—</w:t>
      </w:r>
      <w:r>
        <w:rPr>
          <w:rFonts w:hint="eastAsia"/>
          <w:color w:val="0000FF"/>
        </w:rPr>
        <w:t>剩余债权：</w:t>
      </w:r>
      <w:r w:rsidR="009F191C">
        <w:rPr>
          <w:rFonts w:hint="eastAsia"/>
          <w:color w:val="0000FF"/>
        </w:rPr>
        <w:t>就是所对应的入住人员应该缴纳多少</w:t>
      </w:r>
      <w:r w:rsidR="00B617C5">
        <w:rPr>
          <w:rFonts w:hint="eastAsia"/>
          <w:color w:val="0000FF"/>
        </w:rPr>
        <w:t>房屋</w:t>
      </w:r>
      <w:r w:rsidR="009F191C">
        <w:rPr>
          <w:rFonts w:hint="eastAsia"/>
          <w:color w:val="0000FF"/>
        </w:rPr>
        <w:t>租金。</w:t>
      </w:r>
    </w:p>
    <w:p w:rsidR="00523493" w:rsidRDefault="00523493" w:rsidP="00B617C5">
      <w:pPr>
        <w:pStyle w:val="a0"/>
        <w:numPr>
          <w:ilvl w:val="0"/>
          <w:numId w:val="31"/>
        </w:numPr>
        <w:rPr>
          <w:rFonts w:hint="eastAsia"/>
          <w:color w:val="FF0000"/>
        </w:rPr>
      </w:pPr>
      <w:r>
        <w:rPr>
          <w:rFonts w:hint="eastAsia"/>
          <w:color w:val="0000FF"/>
        </w:rPr>
        <w:t>判断入住人数，每个人的日租金</w:t>
      </w:r>
      <w:r>
        <w:rPr>
          <w:rFonts w:hint="eastAsia"/>
          <w:color w:val="0000FF"/>
        </w:rPr>
        <w:t>=</w:t>
      </w:r>
      <w:r>
        <w:rPr>
          <w:rFonts w:hint="eastAsia"/>
          <w:color w:val="0000FF"/>
        </w:rPr>
        <w:t>日租金（合同确认时已经计算</w:t>
      </w:r>
      <w:proofErr w:type="gramStart"/>
      <w:r>
        <w:rPr>
          <w:rFonts w:hint="eastAsia"/>
          <w:color w:val="0000FF"/>
        </w:rPr>
        <w:t>好</w:t>
      </w:r>
      <w:r w:rsidR="00E019D3">
        <w:rPr>
          <w:rFonts w:hint="eastAsia"/>
          <w:color w:val="0000FF"/>
        </w:rPr>
        <w:t>的日</w:t>
      </w:r>
      <w:proofErr w:type="gramEnd"/>
      <w:r w:rsidR="00E019D3">
        <w:rPr>
          <w:rFonts w:hint="eastAsia"/>
          <w:color w:val="0000FF"/>
        </w:rPr>
        <w:t>租金</w:t>
      </w:r>
      <w:r>
        <w:rPr>
          <w:rFonts w:hint="eastAsia"/>
          <w:color w:val="0000FF"/>
        </w:rPr>
        <w:t>）</w:t>
      </w:r>
      <w:r>
        <w:rPr>
          <w:rFonts w:hint="eastAsia"/>
          <w:color w:val="0000FF"/>
        </w:rPr>
        <w:t>/</w:t>
      </w:r>
      <w:r w:rsidR="004A5A4C" w:rsidRPr="00EF709C">
        <w:rPr>
          <w:rFonts w:hint="eastAsia"/>
          <w:color w:val="FF0000"/>
        </w:rPr>
        <w:t>当天</w:t>
      </w:r>
      <w:r>
        <w:rPr>
          <w:rFonts w:hint="eastAsia"/>
          <w:color w:val="0000FF"/>
        </w:rPr>
        <w:t>入住人数，由于入住人数会变化，</w:t>
      </w:r>
      <w:r w:rsidR="00F6501B">
        <w:rPr>
          <w:rFonts w:hint="eastAsia"/>
          <w:color w:val="0000FF"/>
        </w:rPr>
        <w:t>在此处入住人数的数量需要每天进行判断，按照当天入住人数来计算租金</w:t>
      </w:r>
      <w:r w:rsidR="00E019D3">
        <w:rPr>
          <w:rFonts w:hint="eastAsia"/>
          <w:color w:val="0000FF"/>
        </w:rPr>
        <w:t>。</w:t>
      </w:r>
      <w:r w:rsidR="000D1C05" w:rsidRPr="000D1C05">
        <w:rPr>
          <w:rFonts w:hint="eastAsia"/>
          <w:color w:val="FF0000"/>
        </w:rPr>
        <w:t>注意：由于当天入住人数会发生变化，因此每天的金额都有可能是不相同的。</w:t>
      </w:r>
    </w:p>
    <w:p w:rsidR="00F6501B" w:rsidRPr="000D1C05" w:rsidRDefault="00F6501B" w:rsidP="00B617C5">
      <w:pPr>
        <w:pStyle w:val="a0"/>
        <w:numPr>
          <w:ilvl w:val="0"/>
          <w:numId w:val="31"/>
        </w:numPr>
        <w:rPr>
          <w:color w:val="FF0000"/>
        </w:rPr>
      </w:pPr>
      <w:r>
        <w:rPr>
          <w:rFonts w:hint="eastAsia"/>
          <w:color w:val="0000FF"/>
        </w:rPr>
        <w:t>剩余债权等于从第一天入住开始的日租金的累加，比如</w:t>
      </w:r>
      <w:r>
        <w:rPr>
          <w:rFonts w:hint="eastAsia"/>
          <w:color w:val="0000FF"/>
        </w:rPr>
        <w:t>3</w:t>
      </w:r>
      <w:r>
        <w:rPr>
          <w:rFonts w:hint="eastAsia"/>
          <w:color w:val="0000FF"/>
        </w:rPr>
        <w:t>月</w:t>
      </w:r>
      <w:r>
        <w:rPr>
          <w:rFonts w:hint="eastAsia"/>
          <w:color w:val="0000FF"/>
        </w:rPr>
        <w:t>1</w:t>
      </w:r>
      <w:r>
        <w:rPr>
          <w:rFonts w:hint="eastAsia"/>
          <w:color w:val="0000FF"/>
        </w:rPr>
        <w:t>号入住，日租金假设为</w:t>
      </w:r>
      <w:r>
        <w:rPr>
          <w:rFonts w:hint="eastAsia"/>
          <w:color w:val="0000FF"/>
        </w:rPr>
        <w:t>30</w:t>
      </w:r>
      <w:r>
        <w:rPr>
          <w:rFonts w:hint="eastAsia"/>
          <w:color w:val="0000FF"/>
        </w:rPr>
        <w:t>元，而</w:t>
      </w:r>
      <w:r>
        <w:rPr>
          <w:rFonts w:hint="eastAsia"/>
          <w:color w:val="0000FF"/>
        </w:rPr>
        <w:t>3</w:t>
      </w:r>
      <w:r>
        <w:rPr>
          <w:rFonts w:hint="eastAsia"/>
          <w:color w:val="0000FF"/>
        </w:rPr>
        <w:t>月</w:t>
      </w:r>
      <w:r>
        <w:rPr>
          <w:rFonts w:hint="eastAsia"/>
          <w:color w:val="0000FF"/>
        </w:rPr>
        <w:t>3</w:t>
      </w:r>
      <w:proofErr w:type="gramStart"/>
      <w:r>
        <w:rPr>
          <w:rFonts w:hint="eastAsia"/>
          <w:color w:val="0000FF"/>
        </w:rPr>
        <w:t>号有人</w:t>
      </w:r>
      <w:proofErr w:type="gramEnd"/>
      <w:r>
        <w:rPr>
          <w:rFonts w:hint="eastAsia"/>
          <w:color w:val="0000FF"/>
        </w:rPr>
        <w:t>退房，则</w:t>
      </w:r>
      <w:proofErr w:type="gramStart"/>
      <w:r w:rsidR="008C49FE">
        <w:rPr>
          <w:rFonts w:hint="eastAsia"/>
          <w:color w:val="0000FF"/>
        </w:rPr>
        <w:t>3</w:t>
      </w:r>
      <w:r w:rsidR="008C49FE">
        <w:rPr>
          <w:rFonts w:hint="eastAsia"/>
          <w:color w:val="0000FF"/>
        </w:rPr>
        <w:t>月</w:t>
      </w:r>
      <w:r w:rsidR="008C49FE">
        <w:rPr>
          <w:rFonts w:hint="eastAsia"/>
          <w:color w:val="0000FF"/>
        </w:rPr>
        <w:t>3</w:t>
      </w:r>
      <w:r w:rsidR="008C49FE">
        <w:rPr>
          <w:rFonts w:hint="eastAsia"/>
          <w:color w:val="0000FF"/>
        </w:rPr>
        <w:t>号</w:t>
      </w:r>
      <w:r>
        <w:rPr>
          <w:rFonts w:hint="eastAsia"/>
          <w:color w:val="0000FF"/>
        </w:rPr>
        <w:t>日租金</w:t>
      </w:r>
      <w:proofErr w:type="gramEnd"/>
      <w:r>
        <w:rPr>
          <w:rFonts w:hint="eastAsia"/>
          <w:color w:val="0000FF"/>
        </w:rPr>
        <w:t>根据入住人数的变化变为日租金</w:t>
      </w:r>
      <w:r>
        <w:rPr>
          <w:rFonts w:hint="eastAsia"/>
          <w:color w:val="0000FF"/>
        </w:rPr>
        <w:t>35</w:t>
      </w:r>
      <w:r>
        <w:rPr>
          <w:rFonts w:hint="eastAsia"/>
          <w:color w:val="0000FF"/>
        </w:rPr>
        <w:t>元，则从</w:t>
      </w:r>
      <w:r>
        <w:rPr>
          <w:rFonts w:hint="eastAsia"/>
          <w:color w:val="0000FF"/>
        </w:rPr>
        <w:t>3</w:t>
      </w:r>
      <w:r>
        <w:rPr>
          <w:rFonts w:hint="eastAsia"/>
          <w:color w:val="0000FF"/>
        </w:rPr>
        <w:t>月</w:t>
      </w:r>
      <w:r>
        <w:rPr>
          <w:rFonts w:hint="eastAsia"/>
          <w:color w:val="0000FF"/>
        </w:rPr>
        <w:t>1</w:t>
      </w:r>
      <w:r>
        <w:rPr>
          <w:rFonts w:hint="eastAsia"/>
          <w:color w:val="0000FF"/>
        </w:rPr>
        <w:t>号到</w:t>
      </w:r>
      <w:r>
        <w:rPr>
          <w:rFonts w:hint="eastAsia"/>
          <w:color w:val="0000FF"/>
        </w:rPr>
        <w:t>3</w:t>
      </w:r>
      <w:r>
        <w:rPr>
          <w:rFonts w:hint="eastAsia"/>
          <w:color w:val="0000FF"/>
        </w:rPr>
        <w:t>月</w:t>
      </w:r>
      <w:r>
        <w:rPr>
          <w:rFonts w:hint="eastAsia"/>
          <w:color w:val="0000FF"/>
        </w:rPr>
        <w:t>3</w:t>
      </w:r>
      <w:r>
        <w:rPr>
          <w:rFonts w:hint="eastAsia"/>
          <w:color w:val="0000FF"/>
        </w:rPr>
        <w:t>号三天的剩余债权（也就是</w:t>
      </w:r>
      <w:r>
        <w:rPr>
          <w:rFonts w:hint="eastAsia"/>
          <w:color w:val="0000FF"/>
        </w:rPr>
        <w:t>3</w:t>
      </w:r>
      <w:r>
        <w:rPr>
          <w:rFonts w:hint="eastAsia"/>
          <w:color w:val="0000FF"/>
        </w:rPr>
        <w:t>月</w:t>
      </w:r>
      <w:r>
        <w:rPr>
          <w:rFonts w:hint="eastAsia"/>
          <w:color w:val="0000FF"/>
        </w:rPr>
        <w:t>3</w:t>
      </w:r>
      <w:r>
        <w:rPr>
          <w:rFonts w:hint="eastAsia"/>
          <w:color w:val="0000FF"/>
        </w:rPr>
        <w:t>号显示的剩余债权）为</w:t>
      </w:r>
      <w:r>
        <w:rPr>
          <w:rFonts w:hint="eastAsia"/>
          <w:color w:val="0000FF"/>
        </w:rPr>
        <w:t>30+30+35=95</w:t>
      </w:r>
      <w:r>
        <w:rPr>
          <w:rFonts w:hint="eastAsia"/>
          <w:color w:val="0000FF"/>
        </w:rPr>
        <w:t>元。剩余债权是每天都在累加中变动的。</w:t>
      </w:r>
    </w:p>
    <w:p w:rsidR="006307E6" w:rsidRPr="00523493" w:rsidRDefault="00B617C5" w:rsidP="006307E6">
      <w:pPr>
        <w:pStyle w:val="a0"/>
        <w:numPr>
          <w:ilvl w:val="0"/>
          <w:numId w:val="31"/>
        </w:numPr>
        <w:rPr>
          <w:color w:val="0000FF"/>
        </w:rPr>
      </w:pPr>
      <w:r w:rsidRPr="00523493">
        <w:rPr>
          <w:rFonts w:hint="eastAsia"/>
          <w:color w:val="0000FF"/>
        </w:rPr>
        <w:t>如果进行了核销操作，则剩余债权则变为减去已核销金额之后的剩余债权金额。如：剩余债权金额为</w:t>
      </w:r>
      <w:r w:rsidRPr="00523493">
        <w:rPr>
          <w:rFonts w:hint="eastAsia"/>
          <w:color w:val="0000FF"/>
        </w:rPr>
        <w:t>1000</w:t>
      </w:r>
      <w:r w:rsidRPr="00523493">
        <w:rPr>
          <w:rFonts w:hint="eastAsia"/>
          <w:color w:val="0000FF"/>
        </w:rPr>
        <w:t>，本次核销</w:t>
      </w:r>
      <w:r w:rsidRPr="00523493">
        <w:rPr>
          <w:rFonts w:hint="eastAsia"/>
          <w:color w:val="0000FF"/>
        </w:rPr>
        <w:t>800</w:t>
      </w:r>
      <w:r w:rsidRPr="00523493">
        <w:rPr>
          <w:rFonts w:hint="eastAsia"/>
          <w:color w:val="0000FF"/>
        </w:rPr>
        <w:t>，则下次进去显示的剩余债权金额为</w:t>
      </w:r>
      <w:r w:rsidRPr="00523493">
        <w:rPr>
          <w:rFonts w:hint="eastAsia"/>
          <w:color w:val="0000FF"/>
        </w:rPr>
        <w:t>200</w:t>
      </w:r>
      <w:r w:rsidRPr="00523493">
        <w:rPr>
          <w:rFonts w:hint="eastAsia"/>
          <w:color w:val="0000FF"/>
        </w:rPr>
        <w:t>。</w:t>
      </w:r>
    </w:p>
    <w:p w:rsidR="006307E6" w:rsidRPr="00523493" w:rsidRDefault="006307E6" w:rsidP="006307E6">
      <w:pPr>
        <w:pStyle w:val="a0"/>
        <w:numPr>
          <w:ilvl w:val="0"/>
          <w:numId w:val="13"/>
        </w:numPr>
        <w:rPr>
          <w:color w:val="0000FF"/>
        </w:rPr>
      </w:pPr>
      <w:r w:rsidRPr="00523493">
        <w:rPr>
          <w:rFonts w:hint="eastAsia"/>
          <w:color w:val="0000FF"/>
        </w:rPr>
        <w:t>本次核销：不能输入负数</w:t>
      </w:r>
      <w:r w:rsidR="000F49CD" w:rsidRPr="00523493">
        <w:rPr>
          <w:rFonts w:hint="eastAsia"/>
          <w:color w:val="0000FF"/>
        </w:rPr>
        <w:t>；</w:t>
      </w:r>
      <w:r w:rsidRPr="00523493">
        <w:rPr>
          <w:rFonts w:hint="eastAsia"/>
          <w:color w:val="0000FF"/>
        </w:rPr>
        <w:t>且输入的金额不能大于剩余债权。</w:t>
      </w:r>
    </w:p>
    <w:p w:rsidR="006307E6" w:rsidRPr="00523493" w:rsidRDefault="00D32CF8" w:rsidP="006307E6">
      <w:pPr>
        <w:pStyle w:val="a0"/>
        <w:numPr>
          <w:ilvl w:val="0"/>
          <w:numId w:val="13"/>
        </w:numPr>
        <w:rPr>
          <w:color w:val="0000FF"/>
        </w:rPr>
      </w:pPr>
      <w:r w:rsidRPr="00523493">
        <w:rPr>
          <w:rFonts w:hint="eastAsia"/>
          <w:color w:val="0000FF"/>
        </w:rPr>
        <w:t>应付电费—剩余债权：</w:t>
      </w:r>
      <w:r w:rsidR="000F49CD" w:rsidRPr="00523493">
        <w:rPr>
          <w:rFonts w:hint="eastAsia"/>
          <w:color w:val="0000FF"/>
        </w:rPr>
        <w:t>就是所对应的入住人员应该缴纳多少电费。</w:t>
      </w:r>
    </w:p>
    <w:p w:rsidR="000F49CD" w:rsidRPr="00523493" w:rsidRDefault="004557C5" w:rsidP="000F49CD">
      <w:pPr>
        <w:pStyle w:val="a0"/>
        <w:numPr>
          <w:ilvl w:val="0"/>
          <w:numId w:val="35"/>
        </w:numPr>
        <w:rPr>
          <w:color w:val="0000FF"/>
        </w:rPr>
      </w:pPr>
      <w:r w:rsidRPr="00523493">
        <w:rPr>
          <w:rFonts w:hint="eastAsia"/>
          <w:color w:val="0000FF"/>
        </w:rPr>
        <w:t>首先需要判断此入住人员的入住时间，是在对应的哪个期数内（期数为费用新增时所对应的期数，参考费用新增</w:t>
      </w:r>
      <w:r w:rsidRPr="00523493">
        <w:rPr>
          <w:rFonts w:hint="eastAsia"/>
          <w:color w:val="0000FF"/>
        </w:rPr>
        <w:t>FSD</w:t>
      </w:r>
      <w:r w:rsidRPr="00523493">
        <w:rPr>
          <w:rFonts w:hint="eastAsia"/>
          <w:color w:val="0000FF"/>
        </w:rPr>
        <w:t>）。如入住时间为</w:t>
      </w:r>
      <w:r w:rsidRPr="00523493">
        <w:rPr>
          <w:rFonts w:hint="eastAsia"/>
          <w:color w:val="0000FF"/>
        </w:rPr>
        <w:t>3</w:t>
      </w:r>
      <w:r w:rsidRPr="00523493">
        <w:rPr>
          <w:rFonts w:hint="eastAsia"/>
          <w:color w:val="0000FF"/>
        </w:rPr>
        <w:t>月</w:t>
      </w:r>
      <w:r w:rsidRPr="00523493">
        <w:rPr>
          <w:rFonts w:hint="eastAsia"/>
          <w:color w:val="0000FF"/>
        </w:rPr>
        <w:t>1</w:t>
      </w:r>
      <w:r w:rsidRPr="00523493">
        <w:rPr>
          <w:rFonts w:hint="eastAsia"/>
          <w:color w:val="0000FF"/>
        </w:rPr>
        <w:t>号，房屋租住开始日为</w:t>
      </w:r>
      <w:r w:rsidRPr="00523493">
        <w:rPr>
          <w:rFonts w:hint="eastAsia"/>
          <w:color w:val="0000FF"/>
        </w:rPr>
        <w:t>3</w:t>
      </w:r>
      <w:r w:rsidRPr="00523493">
        <w:rPr>
          <w:rFonts w:hint="eastAsia"/>
          <w:color w:val="0000FF"/>
        </w:rPr>
        <w:t>月</w:t>
      </w:r>
      <w:r w:rsidRPr="00523493">
        <w:rPr>
          <w:rFonts w:hint="eastAsia"/>
          <w:color w:val="0000FF"/>
        </w:rPr>
        <w:t>1</w:t>
      </w:r>
      <w:r w:rsidRPr="00523493">
        <w:rPr>
          <w:rFonts w:hint="eastAsia"/>
          <w:color w:val="0000FF"/>
        </w:rPr>
        <w:t>号，电费费用发生第一期为</w:t>
      </w:r>
      <w:r w:rsidRPr="00523493">
        <w:rPr>
          <w:rFonts w:hint="eastAsia"/>
          <w:color w:val="0000FF"/>
        </w:rPr>
        <w:t>3</w:t>
      </w:r>
      <w:r w:rsidRPr="00523493">
        <w:rPr>
          <w:rFonts w:hint="eastAsia"/>
          <w:color w:val="0000FF"/>
        </w:rPr>
        <w:t>月</w:t>
      </w:r>
      <w:r w:rsidRPr="00523493">
        <w:rPr>
          <w:rFonts w:hint="eastAsia"/>
          <w:color w:val="0000FF"/>
        </w:rPr>
        <w:t>1</w:t>
      </w:r>
      <w:r w:rsidRPr="00523493">
        <w:rPr>
          <w:rFonts w:hint="eastAsia"/>
          <w:color w:val="0000FF"/>
        </w:rPr>
        <w:t>号到</w:t>
      </w:r>
      <w:r w:rsidRPr="00523493">
        <w:rPr>
          <w:rFonts w:hint="eastAsia"/>
          <w:color w:val="0000FF"/>
        </w:rPr>
        <w:t>3</w:t>
      </w:r>
      <w:r w:rsidRPr="00523493">
        <w:rPr>
          <w:rFonts w:hint="eastAsia"/>
          <w:color w:val="0000FF"/>
        </w:rPr>
        <w:t>月</w:t>
      </w:r>
      <w:r w:rsidRPr="00523493">
        <w:rPr>
          <w:rFonts w:hint="eastAsia"/>
          <w:color w:val="0000FF"/>
        </w:rPr>
        <w:t>31</w:t>
      </w:r>
      <w:r w:rsidRPr="00523493">
        <w:rPr>
          <w:rFonts w:hint="eastAsia"/>
          <w:color w:val="0000FF"/>
        </w:rPr>
        <w:t>号，</w:t>
      </w:r>
      <w:r w:rsidR="004E7334" w:rsidRPr="00523493">
        <w:rPr>
          <w:rFonts w:hint="eastAsia"/>
          <w:color w:val="0000FF"/>
        </w:rPr>
        <w:t>因此第一期的电费应该由此入住人员缴纳。</w:t>
      </w:r>
    </w:p>
    <w:p w:rsidR="004557C5" w:rsidRPr="008C49FE" w:rsidRDefault="004557C5" w:rsidP="008C49FE">
      <w:pPr>
        <w:pStyle w:val="a0"/>
        <w:numPr>
          <w:ilvl w:val="0"/>
          <w:numId w:val="31"/>
        </w:numPr>
        <w:rPr>
          <w:color w:val="FF0000"/>
        </w:rPr>
      </w:pPr>
      <w:r w:rsidRPr="00523493">
        <w:rPr>
          <w:rFonts w:hint="eastAsia"/>
          <w:color w:val="0000FF"/>
        </w:rPr>
        <w:t>判断此入住人员在这一费用发生的期数内住了多少天，计算出</w:t>
      </w:r>
      <w:r w:rsidR="00D63675">
        <w:rPr>
          <w:rFonts w:hint="eastAsia"/>
          <w:color w:val="0000FF"/>
        </w:rPr>
        <w:t>每一天应缴纳的电费金额</w:t>
      </w:r>
      <w:r w:rsidRPr="00523493">
        <w:rPr>
          <w:rFonts w:hint="eastAsia"/>
          <w:color w:val="0000FF"/>
        </w:rPr>
        <w:t>。</w:t>
      </w:r>
      <w:r w:rsidR="004E7334" w:rsidRPr="00523493">
        <w:rPr>
          <w:rFonts w:hint="eastAsia"/>
          <w:color w:val="0000FF"/>
        </w:rPr>
        <w:t>如上举例，</w:t>
      </w:r>
      <w:r w:rsidR="00D63675">
        <w:rPr>
          <w:rFonts w:hint="eastAsia"/>
          <w:color w:val="0000FF"/>
        </w:rPr>
        <w:t>如果</w:t>
      </w:r>
      <w:r w:rsidR="00D63675">
        <w:rPr>
          <w:rFonts w:hint="eastAsia"/>
          <w:color w:val="0000FF"/>
        </w:rPr>
        <w:t>3</w:t>
      </w:r>
      <w:r w:rsidR="00D63675">
        <w:rPr>
          <w:rFonts w:hint="eastAsia"/>
          <w:color w:val="0000FF"/>
        </w:rPr>
        <w:t>月</w:t>
      </w:r>
      <w:r w:rsidR="00D63675">
        <w:rPr>
          <w:rFonts w:hint="eastAsia"/>
          <w:color w:val="0000FF"/>
        </w:rPr>
        <w:t>1</w:t>
      </w:r>
      <w:r w:rsidR="00D63675">
        <w:rPr>
          <w:rFonts w:hint="eastAsia"/>
          <w:color w:val="0000FF"/>
        </w:rPr>
        <w:t>号入住</w:t>
      </w:r>
      <w:r w:rsidR="004607EB">
        <w:rPr>
          <w:rFonts w:hint="eastAsia"/>
          <w:color w:val="0000FF"/>
        </w:rPr>
        <w:t>，这一期内日电费为</w:t>
      </w:r>
      <w:r w:rsidR="004607EB">
        <w:rPr>
          <w:rFonts w:hint="eastAsia"/>
          <w:color w:val="0000FF"/>
        </w:rPr>
        <w:t>10</w:t>
      </w:r>
      <w:r w:rsidR="004607EB">
        <w:rPr>
          <w:rFonts w:hint="eastAsia"/>
          <w:color w:val="0000FF"/>
        </w:rPr>
        <w:t>元，</w:t>
      </w:r>
      <w:r w:rsidR="004607EB">
        <w:rPr>
          <w:rFonts w:hint="eastAsia"/>
          <w:color w:val="0000FF"/>
        </w:rPr>
        <w:t>3</w:t>
      </w:r>
      <w:r w:rsidR="004607EB">
        <w:rPr>
          <w:rFonts w:hint="eastAsia"/>
          <w:color w:val="0000FF"/>
        </w:rPr>
        <w:t>月</w:t>
      </w:r>
      <w:r w:rsidR="004607EB">
        <w:rPr>
          <w:rFonts w:hint="eastAsia"/>
          <w:color w:val="0000FF"/>
        </w:rPr>
        <w:t>3</w:t>
      </w:r>
      <w:proofErr w:type="gramStart"/>
      <w:r w:rsidR="004607EB">
        <w:rPr>
          <w:rFonts w:hint="eastAsia"/>
          <w:color w:val="0000FF"/>
        </w:rPr>
        <w:t>号有人</w:t>
      </w:r>
      <w:proofErr w:type="gramEnd"/>
      <w:r w:rsidR="004607EB">
        <w:rPr>
          <w:rFonts w:hint="eastAsia"/>
          <w:color w:val="0000FF"/>
        </w:rPr>
        <w:t>退房，则</w:t>
      </w:r>
      <w:proofErr w:type="gramStart"/>
      <w:r w:rsidR="008C49FE">
        <w:rPr>
          <w:rFonts w:hint="eastAsia"/>
          <w:color w:val="0000FF"/>
        </w:rPr>
        <w:t>3</w:t>
      </w:r>
      <w:r w:rsidR="008C49FE">
        <w:rPr>
          <w:rFonts w:hint="eastAsia"/>
          <w:color w:val="0000FF"/>
        </w:rPr>
        <w:t>月</w:t>
      </w:r>
      <w:r w:rsidR="008C49FE">
        <w:rPr>
          <w:rFonts w:hint="eastAsia"/>
          <w:color w:val="0000FF"/>
        </w:rPr>
        <w:t>3</w:t>
      </w:r>
      <w:r w:rsidR="008C49FE">
        <w:rPr>
          <w:rFonts w:hint="eastAsia"/>
          <w:color w:val="0000FF"/>
        </w:rPr>
        <w:t>号日电费</w:t>
      </w:r>
      <w:proofErr w:type="gramEnd"/>
      <w:r w:rsidR="008C49FE">
        <w:rPr>
          <w:rFonts w:hint="eastAsia"/>
          <w:color w:val="0000FF"/>
        </w:rPr>
        <w:t>根据入住人数的变化变为</w:t>
      </w:r>
      <w:r w:rsidR="008C49FE">
        <w:rPr>
          <w:rFonts w:hint="eastAsia"/>
          <w:color w:val="0000FF"/>
        </w:rPr>
        <w:t>15</w:t>
      </w:r>
      <w:r w:rsidR="008C49FE">
        <w:rPr>
          <w:rFonts w:hint="eastAsia"/>
          <w:color w:val="0000FF"/>
        </w:rPr>
        <w:t>元，</w:t>
      </w:r>
      <w:r w:rsidR="008C49FE">
        <w:rPr>
          <w:rFonts w:hint="eastAsia"/>
          <w:color w:val="0000FF"/>
        </w:rPr>
        <w:t>则从</w:t>
      </w:r>
      <w:r w:rsidR="008C49FE">
        <w:rPr>
          <w:rFonts w:hint="eastAsia"/>
          <w:color w:val="0000FF"/>
        </w:rPr>
        <w:t>3</w:t>
      </w:r>
      <w:r w:rsidR="008C49FE">
        <w:rPr>
          <w:rFonts w:hint="eastAsia"/>
          <w:color w:val="0000FF"/>
        </w:rPr>
        <w:t>月</w:t>
      </w:r>
      <w:r w:rsidR="008C49FE">
        <w:rPr>
          <w:rFonts w:hint="eastAsia"/>
          <w:color w:val="0000FF"/>
        </w:rPr>
        <w:t>1</w:t>
      </w:r>
      <w:r w:rsidR="008C49FE">
        <w:rPr>
          <w:rFonts w:hint="eastAsia"/>
          <w:color w:val="0000FF"/>
        </w:rPr>
        <w:t>号到</w:t>
      </w:r>
      <w:r w:rsidR="008C49FE">
        <w:rPr>
          <w:rFonts w:hint="eastAsia"/>
          <w:color w:val="0000FF"/>
        </w:rPr>
        <w:t>3</w:t>
      </w:r>
      <w:r w:rsidR="008C49FE">
        <w:rPr>
          <w:rFonts w:hint="eastAsia"/>
          <w:color w:val="0000FF"/>
        </w:rPr>
        <w:t>月</w:t>
      </w:r>
      <w:r w:rsidR="008C49FE">
        <w:rPr>
          <w:rFonts w:hint="eastAsia"/>
          <w:color w:val="0000FF"/>
        </w:rPr>
        <w:t>3</w:t>
      </w:r>
      <w:r w:rsidR="008C49FE">
        <w:rPr>
          <w:rFonts w:hint="eastAsia"/>
          <w:color w:val="0000FF"/>
        </w:rPr>
        <w:t>号三天的</w:t>
      </w:r>
      <w:r w:rsidR="004607EB">
        <w:rPr>
          <w:rFonts w:hint="eastAsia"/>
          <w:color w:val="0000FF"/>
        </w:rPr>
        <w:t>剩余债权</w:t>
      </w:r>
      <w:r w:rsidR="004607EB">
        <w:rPr>
          <w:rFonts w:hint="eastAsia"/>
          <w:color w:val="0000FF"/>
        </w:rPr>
        <w:t>=</w:t>
      </w:r>
      <w:r w:rsidR="00D63675" w:rsidRPr="00523493">
        <w:rPr>
          <w:color w:val="0000FF"/>
        </w:rPr>
        <w:t xml:space="preserve"> </w:t>
      </w:r>
      <w:r w:rsidR="008C49FE">
        <w:rPr>
          <w:rFonts w:hint="eastAsia"/>
          <w:color w:val="0000FF"/>
        </w:rPr>
        <w:t>10+10+15=35</w:t>
      </w:r>
      <w:r w:rsidR="008C49FE">
        <w:rPr>
          <w:rFonts w:hint="eastAsia"/>
          <w:color w:val="0000FF"/>
        </w:rPr>
        <w:t>元。</w:t>
      </w:r>
      <w:r w:rsidR="008C49FE">
        <w:rPr>
          <w:rFonts w:hint="eastAsia"/>
          <w:color w:val="0000FF"/>
        </w:rPr>
        <w:t>剩余债权是每天都在累加中变动的。</w:t>
      </w:r>
    </w:p>
    <w:p w:rsidR="004469EB" w:rsidRDefault="004469EB" w:rsidP="004469EB">
      <w:pPr>
        <w:pStyle w:val="a0"/>
        <w:numPr>
          <w:ilvl w:val="0"/>
          <w:numId w:val="35"/>
        </w:numPr>
        <w:rPr>
          <w:color w:val="0000FF"/>
        </w:rPr>
      </w:pPr>
      <w:r w:rsidRPr="00523493">
        <w:rPr>
          <w:rFonts w:hint="eastAsia"/>
          <w:color w:val="0000FF"/>
        </w:rPr>
        <w:t>如果发生了第二期，则剩余债权</w:t>
      </w:r>
      <w:r w:rsidRPr="00523493">
        <w:rPr>
          <w:rFonts w:hint="eastAsia"/>
          <w:color w:val="0000FF"/>
        </w:rPr>
        <w:t>=</w:t>
      </w:r>
      <w:r w:rsidRPr="00523493">
        <w:rPr>
          <w:rFonts w:hint="eastAsia"/>
          <w:color w:val="0000FF"/>
        </w:rPr>
        <w:t>第一期</w:t>
      </w:r>
      <w:r w:rsidR="00966246" w:rsidRPr="00523493">
        <w:rPr>
          <w:rFonts w:hint="eastAsia"/>
          <w:color w:val="0000FF"/>
        </w:rPr>
        <w:t>发生的费用且未核销的金额</w:t>
      </w:r>
      <w:r w:rsidR="00966246" w:rsidRPr="00523493">
        <w:rPr>
          <w:rFonts w:hint="eastAsia"/>
          <w:color w:val="0000FF"/>
        </w:rPr>
        <w:t>+</w:t>
      </w:r>
      <w:r w:rsidR="00966246" w:rsidRPr="00523493">
        <w:rPr>
          <w:rFonts w:hint="eastAsia"/>
          <w:color w:val="0000FF"/>
        </w:rPr>
        <w:t>第二期发生的费用且未核销的金额。需要注意的是第二期的平均日费用与第一期会不一致，需要按照期数记录在后台表里，区分开。剩余债权以此进行累积。每天的剩余债权是在变动的。</w:t>
      </w:r>
      <w:r w:rsidR="00786AB5" w:rsidRPr="00786AB5">
        <w:rPr>
          <w:rFonts w:hint="eastAsia"/>
          <w:color w:val="FF0000"/>
        </w:rPr>
        <w:t>并且是根据日费用</w:t>
      </w:r>
      <w:r w:rsidR="00786AB5" w:rsidRPr="00786AB5">
        <w:rPr>
          <w:rFonts w:hint="eastAsia"/>
          <w:color w:val="FF0000"/>
        </w:rPr>
        <w:t>/</w:t>
      </w:r>
      <w:r w:rsidR="00786AB5" w:rsidRPr="00786AB5">
        <w:rPr>
          <w:rFonts w:hint="eastAsia"/>
          <w:color w:val="FF0000"/>
        </w:rPr>
        <w:t>当天入住人数来计算的。</w:t>
      </w:r>
    </w:p>
    <w:p w:rsidR="00523493" w:rsidRPr="00523493" w:rsidRDefault="00523493" w:rsidP="00523493">
      <w:pPr>
        <w:pStyle w:val="a0"/>
        <w:ind w:left="840"/>
        <w:rPr>
          <w:color w:val="0000FF"/>
        </w:rPr>
      </w:pPr>
    </w:p>
    <w:p w:rsidR="004469EB" w:rsidRDefault="004469EB" w:rsidP="004469EB">
      <w:pPr>
        <w:pStyle w:val="a0"/>
        <w:numPr>
          <w:ilvl w:val="0"/>
          <w:numId w:val="13"/>
        </w:numPr>
        <w:rPr>
          <w:color w:val="0000FF"/>
        </w:rPr>
      </w:pPr>
      <w:r>
        <w:rPr>
          <w:rFonts w:hint="eastAsia"/>
          <w:color w:val="0000FF"/>
        </w:rPr>
        <w:t>应付水费</w:t>
      </w:r>
      <w:r>
        <w:rPr>
          <w:color w:val="0000FF"/>
        </w:rPr>
        <w:t>—</w:t>
      </w:r>
      <w:r>
        <w:rPr>
          <w:rFonts w:hint="eastAsia"/>
          <w:color w:val="0000FF"/>
        </w:rPr>
        <w:t>剩余债权：</w:t>
      </w:r>
      <w:r>
        <w:rPr>
          <w:rFonts w:hint="eastAsia"/>
          <w:color w:val="0000FF"/>
        </w:rPr>
        <w:t xml:space="preserve"> </w:t>
      </w:r>
      <w:r>
        <w:rPr>
          <w:rFonts w:hint="eastAsia"/>
          <w:color w:val="0000FF"/>
        </w:rPr>
        <w:t>逻辑与</w:t>
      </w:r>
      <w:r w:rsidR="006C4D45">
        <w:rPr>
          <w:rFonts w:hint="eastAsia"/>
          <w:color w:val="0000FF"/>
        </w:rPr>
        <w:t>“</w:t>
      </w:r>
      <w:r>
        <w:rPr>
          <w:rFonts w:hint="eastAsia"/>
          <w:color w:val="0000FF"/>
        </w:rPr>
        <w:t>应付电费</w:t>
      </w:r>
      <w:r>
        <w:rPr>
          <w:color w:val="0000FF"/>
        </w:rPr>
        <w:t>—</w:t>
      </w:r>
      <w:r>
        <w:rPr>
          <w:rFonts w:hint="eastAsia"/>
          <w:color w:val="0000FF"/>
        </w:rPr>
        <w:t>剩余债权</w:t>
      </w:r>
      <w:r w:rsidR="006C4D45">
        <w:rPr>
          <w:rFonts w:hint="eastAsia"/>
          <w:color w:val="0000FF"/>
        </w:rPr>
        <w:t>”</w:t>
      </w:r>
      <w:r>
        <w:rPr>
          <w:rFonts w:hint="eastAsia"/>
          <w:color w:val="0000FF"/>
        </w:rPr>
        <w:t>一致。</w:t>
      </w:r>
    </w:p>
    <w:p w:rsidR="00B2079E" w:rsidRDefault="004469EB" w:rsidP="004469EB">
      <w:pPr>
        <w:pStyle w:val="a0"/>
        <w:numPr>
          <w:ilvl w:val="0"/>
          <w:numId w:val="13"/>
        </w:numPr>
        <w:rPr>
          <w:color w:val="0000FF"/>
        </w:rPr>
      </w:pPr>
      <w:r>
        <w:rPr>
          <w:rFonts w:hint="eastAsia"/>
          <w:color w:val="0000FF"/>
        </w:rPr>
        <w:t>应付宽带网络费</w:t>
      </w:r>
      <w:r>
        <w:rPr>
          <w:color w:val="0000FF"/>
        </w:rPr>
        <w:t>—</w:t>
      </w:r>
      <w:r>
        <w:rPr>
          <w:rFonts w:hint="eastAsia"/>
          <w:color w:val="0000FF"/>
        </w:rPr>
        <w:t>剩余债权：</w:t>
      </w:r>
    </w:p>
    <w:p w:rsidR="004469EB" w:rsidRDefault="002A3157" w:rsidP="00B2079E">
      <w:pPr>
        <w:pStyle w:val="a0"/>
        <w:numPr>
          <w:ilvl w:val="0"/>
          <w:numId w:val="38"/>
        </w:numPr>
        <w:rPr>
          <w:color w:val="0000FF"/>
        </w:rPr>
      </w:pPr>
      <w:r>
        <w:rPr>
          <w:rFonts w:hint="eastAsia"/>
          <w:color w:val="0000FF"/>
        </w:rPr>
        <w:lastRenderedPageBreak/>
        <w:t>由于宽带网络费一般为半年一交或者一年一交，当然也有一个月一交的情况。</w:t>
      </w:r>
      <w:r w:rsidR="009D2E31">
        <w:rPr>
          <w:rFonts w:hint="eastAsia"/>
          <w:color w:val="0000FF"/>
        </w:rPr>
        <w:t>这种情况下</w:t>
      </w:r>
      <w:r w:rsidR="0021141C">
        <w:rPr>
          <w:rFonts w:hint="eastAsia"/>
          <w:color w:val="0000FF"/>
        </w:rPr>
        <w:t>，根据确定的费用发生日以及费用结束日，计算出整个费用的天数，</w:t>
      </w:r>
      <w:proofErr w:type="gramStart"/>
      <w:r w:rsidR="00B2079E">
        <w:rPr>
          <w:rFonts w:hint="eastAsia"/>
          <w:color w:val="0000FF"/>
        </w:rPr>
        <w:t>日费用</w:t>
      </w:r>
      <w:proofErr w:type="gramEnd"/>
      <w:r w:rsidR="00B2079E">
        <w:rPr>
          <w:rFonts w:hint="eastAsia"/>
          <w:color w:val="0000FF"/>
        </w:rPr>
        <w:t>=</w:t>
      </w:r>
      <w:r w:rsidR="00B2079E">
        <w:rPr>
          <w:rFonts w:hint="eastAsia"/>
          <w:color w:val="0000FF"/>
        </w:rPr>
        <w:t>费用金额</w:t>
      </w:r>
      <w:r w:rsidR="00B2079E">
        <w:rPr>
          <w:rFonts w:hint="eastAsia"/>
          <w:color w:val="0000FF"/>
        </w:rPr>
        <w:t>/</w:t>
      </w:r>
      <w:r w:rsidR="00B2079E">
        <w:rPr>
          <w:rFonts w:hint="eastAsia"/>
          <w:color w:val="0000FF"/>
        </w:rPr>
        <w:t>发生天数，</w:t>
      </w:r>
      <w:r w:rsidR="008C49FE">
        <w:rPr>
          <w:rFonts w:hint="eastAsia"/>
          <w:color w:val="0000FF"/>
        </w:rPr>
        <w:t>每个人的</w:t>
      </w:r>
      <w:proofErr w:type="gramStart"/>
      <w:r w:rsidR="008C49FE">
        <w:rPr>
          <w:rFonts w:hint="eastAsia"/>
          <w:color w:val="0000FF"/>
        </w:rPr>
        <w:t>日费用</w:t>
      </w:r>
      <w:r w:rsidR="008C49FE">
        <w:rPr>
          <w:rFonts w:hint="eastAsia"/>
          <w:color w:val="0000FF"/>
        </w:rPr>
        <w:t>=</w:t>
      </w:r>
      <w:r w:rsidR="008C49FE">
        <w:rPr>
          <w:rFonts w:hint="eastAsia"/>
          <w:color w:val="0000FF"/>
        </w:rPr>
        <w:t>日费用</w:t>
      </w:r>
      <w:proofErr w:type="gramEnd"/>
      <w:r w:rsidR="008C49FE">
        <w:rPr>
          <w:rFonts w:hint="eastAsia"/>
          <w:color w:val="0000FF"/>
        </w:rPr>
        <w:t>/</w:t>
      </w:r>
      <w:r w:rsidR="008C49FE">
        <w:rPr>
          <w:rFonts w:hint="eastAsia"/>
          <w:color w:val="0000FF"/>
        </w:rPr>
        <w:t>当天人数，</w:t>
      </w:r>
      <w:r w:rsidR="00B2079E">
        <w:rPr>
          <w:rFonts w:hint="eastAsia"/>
          <w:color w:val="0000FF"/>
        </w:rPr>
        <w:t>剩余债权</w:t>
      </w:r>
      <w:r w:rsidR="00B2079E">
        <w:rPr>
          <w:rFonts w:hint="eastAsia"/>
          <w:color w:val="0000FF"/>
        </w:rPr>
        <w:t>=</w:t>
      </w:r>
      <w:r w:rsidR="008C49FE">
        <w:rPr>
          <w:rFonts w:hint="eastAsia"/>
          <w:color w:val="0000FF"/>
        </w:rPr>
        <w:t>每天的</w:t>
      </w:r>
      <w:proofErr w:type="gramStart"/>
      <w:r w:rsidR="008C49FE">
        <w:rPr>
          <w:rFonts w:hint="eastAsia"/>
          <w:color w:val="0000FF"/>
        </w:rPr>
        <w:t>日费用</w:t>
      </w:r>
      <w:proofErr w:type="gramEnd"/>
      <w:r w:rsidR="008C49FE">
        <w:rPr>
          <w:rFonts w:hint="eastAsia"/>
          <w:color w:val="0000FF"/>
        </w:rPr>
        <w:t>累加，具体参考电费、水费的剩余债权。</w:t>
      </w:r>
    </w:p>
    <w:p w:rsidR="00B2079E" w:rsidRDefault="00B2079E" w:rsidP="00B2079E">
      <w:pPr>
        <w:pStyle w:val="a0"/>
        <w:numPr>
          <w:ilvl w:val="0"/>
          <w:numId w:val="38"/>
        </w:numPr>
        <w:rPr>
          <w:color w:val="0000FF"/>
        </w:rPr>
      </w:pPr>
      <w:r w:rsidRPr="00523493">
        <w:rPr>
          <w:rFonts w:hint="eastAsia"/>
          <w:color w:val="0000FF"/>
        </w:rPr>
        <w:t>如果发生了第二期，则剩余债权</w:t>
      </w:r>
      <w:r w:rsidRPr="00523493">
        <w:rPr>
          <w:rFonts w:hint="eastAsia"/>
          <w:color w:val="0000FF"/>
        </w:rPr>
        <w:t>=</w:t>
      </w:r>
      <w:r w:rsidRPr="00523493">
        <w:rPr>
          <w:rFonts w:hint="eastAsia"/>
          <w:color w:val="0000FF"/>
        </w:rPr>
        <w:t>第一期发生的费用且未核销的金额</w:t>
      </w:r>
      <w:r w:rsidRPr="00523493">
        <w:rPr>
          <w:rFonts w:hint="eastAsia"/>
          <w:color w:val="0000FF"/>
        </w:rPr>
        <w:t>+</w:t>
      </w:r>
      <w:r w:rsidRPr="00523493">
        <w:rPr>
          <w:rFonts w:hint="eastAsia"/>
          <w:color w:val="0000FF"/>
        </w:rPr>
        <w:t>第二期发生的费用且未核销的金额。需要注意的是第二期的平均日费用与第一期会不一致，需要按照期数记录在后台表里，区分开。剩余债权以此进行累积。每天的剩余债权是在变动的。</w:t>
      </w:r>
      <w:r w:rsidR="00786AB5" w:rsidRPr="00786AB5">
        <w:rPr>
          <w:rFonts w:hint="eastAsia"/>
          <w:color w:val="FF0000"/>
        </w:rPr>
        <w:t>并且是根据日费用</w:t>
      </w:r>
      <w:r w:rsidR="00786AB5" w:rsidRPr="00786AB5">
        <w:rPr>
          <w:rFonts w:hint="eastAsia"/>
          <w:color w:val="FF0000"/>
        </w:rPr>
        <w:t>/</w:t>
      </w:r>
      <w:r w:rsidR="00786AB5" w:rsidRPr="00786AB5">
        <w:rPr>
          <w:rFonts w:hint="eastAsia"/>
          <w:color w:val="FF0000"/>
        </w:rPr>
        <w:t>当天入住人数来计算的。</w:t>
      </w:r>
    </w:p>
    <w:p w:rsidR="00B2079E" w:rsidRDefault="00B2079E" w:rsidP="00B2079E">
      <w:pPr>
        <w:pStyle w:val="a0"/>
        <w:ind w:left="840"/>
        <w:rPr>
          <w:color w:val="0000FF"/>
        </w:rPr>
      </w:pPr>
    </w:p>
    <w:p w:rsidR="004469EB" w:rsidRPr="004469EB" w:rsidRDefault="004469EB" w:rsidP="004469EB">
      <w:pPr>
        <w:pStyle w:val="a0"/>
        <w:numPr>
          <w:ilvl w:val="0"/>
          <w:numId w:val="13"/>
        </w:numPr>
        <w:rPr>
          <w:color w:val="0000FF"/>
        </w:rPr>
      </w:pPr>
      <w:r>
        <w:rPr>
          <w:rFonts w:hint="eastAsia"/>
          <w:color w:val="0000FF"/>
        </w:rPr>
        <w:t>应付有线电视费</w:t>
      </w:r>
      <w:r>
        <w:rPr>
          <w:color w:val="0000FF"/>
        </w:rPr>
        <w:t>—</w:t>
      </w:r>
      <w:r>
        <w:rPr>
          <w:rFonts w:hint="eastAsia"/>
          <w:color w:val="0000FF"/>
        </w:rPr>
        <w:t>剩余债权：</w:t>
      </w:r>
      <w:r w:rsidR="00B2079E">
        <w:rPr>
          <w:rFonts w:hint="eastAsia"/>
          <w:color w:val="0000FF"/>
        </w:rPr>
        <w:t>逻辑与“应付宽带网络费</w:t>
      </w:r>
      <w:r w:rsidR="00B2079E">
        <w:rPr>
          <w:rFonts w:hint="eastAsia"/>
          <w:color w:val="0000FF"/>
        </w:rPr>
        <w:t>-</w:t>
      </w:r>
      <w:r w:rsidR="00B2079E">
        <w:rPr>
          <w:rFonts w:hint="eastAsia"/>
          <w:color w:val="0000FF"/>
        </w:rPr>
        <w:t>剩余债权”一致。</w:t>
      </w:r>
      <w:r w:rsidR="00D37453">
        <w:rPr>
          <w:rFonts w:hint="eastAsia"/>
          <w:color w:val="0000FF"/>
        </w:rPr>
        <w:tab/>
      </w:r>
      <w:r w:rsidR="00D37453">
        <w:rPr>
          <w:rFonts w:hint="eastAsia"/>
          <w:color w:val="0000FF"/>
        </w:rPr>
        <w:tab/>
      </w:r>
    </w:p>
    <w:p w:rsidR="00D32CF8" w:rsidRDefault="00D32CF8" w:rsidP="006307E6">
      <w:pPr>
        <w:pStyle w:val="a0"/>
        <w:numPr>
          <w:ilvl w:val="0"/>
          <w:numId w:val="13"/>
        </w:numPr>
        <w:rPr>
          <w:color w:val="0000FF"/>
        </w:rPr>
      </w:pPr>
      <w:r>
        <w:rPr>
          <w:rFonts w:hint="eastAsia"/>
          <w:color w:val="0000FF"/>
        </w:rPr>
        <w:t>提交：</w:t>
      </w:r>
      <w:r w:rsidR="00ED1B99">
        <w:rPr>
          <w:rFonts w:hint="eastAsia"/>
          <w:color w:val="0000FF"/>
        </w:rPr>
        <w:t xml:space="preserve"> </w:t>
      </w:r>
    </w:p>
    <w:p w:rsidR="00ED1B99" w:rsidRDefault="00ED1B99" w:rsidP="00ED1B99">
      <w:pPr>
        <w:pStyle w:val="a0"/>
        <w:numPr>
          <w:ilvl w:val="1"/>
          <w:numId w:val="13"/>
        </w:numPr>
        <w:tabs>
          <w:tab w:val="clear" w:pos="-1712"/>
          <w:tab w:val="num" w:pos="840"/>
        </w:tabs>
        <w:ind w:left="840"/>
        <w:rPr>
          <w:color w:val="0000FF"/>
        </w:rPr>
      </w:pPr>
      <w:r>
        <w:rPr>
          <w:rFonts w:hint="eastAsia"/>
          <w:color w:val="0000FF"/>
        </w:rPr>
        <w:t>以下是校验顺序及逻辑，一旦校验出现问题，都不能提交成功：</w:t>
      </w:r>
    </w:p>
    <w:p w:rsidR="00ED1B99" w:rsidRDefault="00ED1B99" w:rsidP="00ED1B99">
      <w:pPr>
        <w:pStyle w:val="a0"/>
        <w:numPr>
          <w:ilvl w:val="2"/>
          <w:numId w:val="13"/>
        </w:numPr>
        <w:tabs>
          <w:tab w:val="clear" w:pos="-1292"/>
          <w:tab w:val="num" w:pos="1260"/>
        </w:tabs>
        <w:ind w:left="1260"/>
        <w:rPr>
          <w:color w:val="0000FF"/>
        </w:rPr>
      </w:pPr>
      <w:r w:rsidRPr="00ED1B99">
        <w:rPr>
          <w:rFonts w:hint="eastAsia"/>
          <w:color w:val="0000FF"/>
        </w:rPr>
        <w:t>校验输入的本次核销金额是否大于剩余债权，如果是，则点击“提交”报错</w:t>
      </w:r>
      <w:r w:rsidRPr="00ED1B99">
        <w:rPr>
          <w:rFonts w:hint="eastAsia"/>
          <w:color w:val="0000FF"/>
        </w:rPr>
        <w:t>Message1</w:t>
      </w:r>
    </w:p>
    <w:p w:rsidR="00ED1B99" w:rsidRPr="00ED1B99" w:rsidRDefault="00ED1B99" w:rsidP="00ED1B99">
      <w:pPr>
        <w:pStyle w:val="a0"/>
        <w:numPr>
          <w:ilvl w:val="2"/>
          <w:numId w:val="13"/>
        </w:numPr>
        <w:tabs>
          <w:tab w:val="clear" w:pos="-1292"/>
          <w:tab w:val="num" w:pos="1260"/>
        </w:tabs>
        <w:ind w:left="1260"/>
        <w:rPr>
          <w:color w:val="0000FF"/>
        </w:rPr>
      </w:pPr>
      <w:r w:rsidRPr="00ED1B99">
        <w:rPr>
          <w:rFonts w:hint="eastAsia"/>
          <w:color w:val="0000FF"/>
        </w:rPr>
        <w:t>校验“应付租金”、“应付电费”、“应付水费”、“应付宽带网络费”、“应付有线电视费”四个债权项本次核销金额之和是否大于所选择收款数据的未核销金额，如果大于，否则点击提交时报错</w:t>
      </w:r>
      <w:r w:rsidRPr="00ED1B99">
        <w:rPr>
          <w:rFonts w:hint="eastAsia"/>
          <w:color w:val="0000FF"/>
        </w:rPr>
        <w:t>Message3</w:t>
      </w:r>
    </w:p>
    <w:p w:rsidR="00ED1B99" w:rsidRPr="00ED1B99" w:rsidRDefault="00ED1B99" w:rsidP="00ED1B99">
      <w:pPr>
        <w:pStyle w:val="a0"/>
        <w:ind w:left="1260"/>
        <w:rPr>
          <w:color w:val="0000FF"/>
        </w:rPr>
      </w:pPr>
    </w:p>
    <w:p w:rsidR="00ED1B99" w:rsidRPr="00ED1B99" w:rsidRDefault="00ED1B99" w:rsidP="00ED1B99">
      <w:pPr>
        <w:pStyle w:val="a0"/>
        <w:ind w:left="420"/>
        <w:rPr>
          <w:color w:val="0000FF"/>
        </w:rPr>
      </w:pPr>
    </w:p>
    <w:p w:rsidR="0085492F" w:rsidRDefault="002D4453" w:rsidP="0085492F">
      <w:pPr>
        <w:pStyle w:val="3"/>
      </w:pPr>
      <w:bookmarkStart w:id="12" w:name="_Toc320101065"/>
      <w:r>
        <w:rPr>
          <w:rFonts w:hint="eastAsia"/>
        </w:rPr>
        <w:t>2</w:t>
      </w:r>
      <w:r w:rsidR="0085492F">
        <w:rPr>
          <w:rFonts w:hint="eastAsia"/>
        </w:rPr>
        <w:t xml:space="preserve">.8 </w:t>
      </w:r>
      <w:r w:rsidR="0085492F">
        <w:rPr>
          <w:rFonts w:hint="eastAsia"/>
        </w:rPr>
        <w:t>特殊逻辑</w:t>
      </w:r>
      <w:bookmarkEnd w:id="12"/>
    </w:p>
    <w:p w:rsidR="00BA62BE" w:rsidRDefault="00BA62BE" w:rsidP="00FD3743">
      <w:pPr>
        <w:pStyle w:val="a0"/>
        <w:numPr>
          <w:ilvl w:val="0"/>
          <w:numId w:val="28"/>
        </w:numPr>
        <w:rPr>
          <w:color w:val="0000FF"/>
        </w:rPr>
      </w:pPr>
      <w:r>
        <w:rPr>
          <w:rFonts w:hint="eastAsia"/>
          <w:color w:val="0000FF"/>
        </w:rPr>
        <w:t>核销编号编码规则：</w:t>
      </w:r>
      <w:r>
        <w:rPr>
          <w:rFonts w:hint="eastAsia"/>
          <w:color w:val="0000FF"/>
        </w:rPr>
        <w:t>SKHX+</w:t>
      </w:r>
      <w:r>
        <w:rPr>
          <w:rFonts w:hint="eastAsia"/>
          <w:color w:val="0000FF"/>
        </w:rPr>
        <w:t>年</w:t>
      </w:r>
      <w:r>
        <w:rPr>
          <w:rFonts w:hint="eastAsia"/>
          <w:color w:val="0000FF"/>
        </w:rPr>
        <w:t>+</w:t>
      </w:r>
      <w:r>
        <w:rPr>
          <w:rFonts w:hint="eastAsia"/>
          <w:color w:val="0000FF"/>
        </w:rPr>
        <w:t>月</w:t>
      </w:r>
      <w:r>
        <w:rPr>
          <w:rFonts w:hint="eastAsia"/>
          <w:color w:val="0000FF"/>
        </w:rPr>
        <w:t>+</w:t>
      </w:r>
      <w:r>
        <w:rPr>
          <w:rFonts w:hint="eastAsia"/>
          <w:color w:val="0000FF"/>
        </w:rPr>
        <w:t>日</w:t>
      </w:r>
      <w:r>
        <w:rPr>
          <w:rFonts w:hint="eastAsia"/>
          <w:color w:val="0000FF"/>
        </w:rPr>
        <w:t>+</w:t>
      </w:r>
      <w:r>
        <w:rPr>
          <w:rFonts w:hint="eastAsia"/>
          <w:color w:val="0000FF"/>
        </w:rPr>
        <w:t>流水号（</w:t>
      </w:r>
      <w:r>
        <w:rPr>
          <w:rFonts w:hint="eastAsia"/>
          <w:color w:val="0000FF"/>
        </w:rPr>
        <w:t>4</w:t>
      </w:r>
      <w:r>
        <w:rPr>
          <w:rFonts w:hint="eastAsia"/>
          <w:color w:val="0000FF"/>
        </w:rPr>
        <w:t>位）</w:t>
      </w:r>
    </w:p>
    <w:p w:rsidR="00391E7E" w:rsidRDefault="0007142C" w:rsidP="00FD3743">
      <w:pPr>
        <w:pStyle w:val="a0"/>
        <w:numPr>
          <w:ilvl w:val="0"/>
          <w:numId w:val="28"/>
        </w:numPr>
        <w:rPr>
          <w:color w:val="0000FF"/>
        </w:rPr>
      </w:pPr>
      <w:r>
        <w:rPr>
          <w:rFonts w:hint="eastAsia"/>
          <w:color w:val="0000FF"/>
        </w:rPr>
        <w:t>后台建立核销事务表（头行结构）</w:t>
      </w:r>
      <w:bookmarkStart w:id="13" w:name="_GoBack"/>
      <w:bookmarkEnd w:id="13"/>
    </w:p>
    <w:p w:rsidR="00CF2260" w:rsidRDefault="00CF2260" w:rsidP="00FD3743">
      <w:pPr>
        <w:pStyle w:val="a0"/>
        <w:numPr>
          <w:ilvl w:val="0"/>
          <w:numId w:val="28"/>
        </w:numPr>
        <w:rPr>
          <w:color w:val="0000FF"/>
        </w:rPr>
      </w:pPr>
      <w:r>
        <w:rPr>
          <w:rFonts w:hint="eastAsia"/>
          <w:color w:val="0000FF"/>
        </w:rPr>
        <w:t>选择了一行收款数据之后，才可以进行房屋合同编号的选择，否则房屋合同编号处不可维护。</w:t>
      </w:r>
    </w:p>
    <w:p w:rsidR="00CF2260" w:rsidRDefault="00CF2260" w:rsidP="00FD3743">
      <w:pPr>
        <w:pStyle w:val="a0"/>
        <w:numPr>
          <w:ilvl w:val="0"/>
          <w:numId w:val="28"/>
        </w:numPr>
        <w:rPr>
          <w:color w:val="0000FF"/>
        </w:rPr>
      </w:pPr>
      <w:r>
        <w:rPr>
          <w:rFonts w:hint="eastAsia"/>
          <w:color w:val="0000FF"/>
        </w:rPr>
        <w:t>房屋合同选择</w:t>
      </w:r>
      <w:r>
        <w:rPr>
          <w:rFonts w:hint="eastAsia"/>
          <w:color w:val="0000FF"/>
        </w:rPr>
        <w:t>LOV</w:t>
      </w:r>
      <w:r>
        <w:rPr>
          <w:rFonts w:hint="eastAsia"/>
          <w:color w:val="0000FF"/>
        </w:rPr>
        <w:t>显示的只为“合同确认”状态下的合同，“合同创建”状态不显示。</w:t>
      </w:r>
    </w:p>
    <w:p w:rsidR="00CF2260" w:rsidRDefault="00F6161C" w:rsidP="00FD3743">
      <w:pPr>
        <w:pStyle w:val="a0"/>
        <w:numPr>
          <w:ilvl w:val="0"/>
          <w:numId w:val="28"/>
        </w:numPr>
        <w:rPr>
          <w:color w:val="0000FF"/>
        </w:rPr>
      </w:pPr>
      <w:r>
        <w:rPr>
          <w:rFonts w:hint="eastAsia"/>
          <w:color w:val="0000FF"/>
        </w:rPr>
        <w:t>如果选择了一行收款数据，并且选择了房屋合同编号，此时需要更换成另外一条收款数据，则点击单选框时弹出提示框</w:t>
      </w:r>
      <w:r>
        <w:rPr>
          <w:rFonts w:hint="eastAsia"/>
          <w:color w:val="0000FF"/>
        </w:rPr>
        <w:t>Message2</w:t>
      </w:r>
    </w:p>
    <w:p w:rsidR="00ED1B99" w:rsidRDefault="00ED1B99" w:rsidP="00FD3743">
      <w:pPr>
        <w:pStyle w:val="a0"/>
        <w:numPr>
          <w:ilvl w:val="0"/>
          <w:numId w:val="28"/>
        </w:numPr>
        <w:rPr>
          <w:color w:val="0000FF"/>
        </w:rPr>
      </w:pPr>
      <w:r>
        <w:rPr>
          <w:rFonts w:hint="eastAsia"/>
          <w:color w:val="0000FF"/>
        </w:rPr>
        <w:t>选择好收款数据以及房屋合同编号之后，自动带出各个债权项剩余债权数据</w:t>
      </w:r>
      <w:r w:rsidR="00B527C7">
        <w:rPr>
          <w:rFonts w:hint="eastAsia"/>
          <w:color w:val="0000FF"/>
        </w:rPr>
        <w:t>，并且</w:t>
      </w:r>
      <w:r w:rsidR="00B527C7" w:rsidRPr="00607F2A">
        <w:rPr>
          <w:rFonts w:hint="eastAsia"/>
          <w:color w:val="FF0000"/>
        </w:rPr>
        <w:t>自动分配收款金额</w:t>
      </w:r>
      <w:r w:rsidR="00B527C7">
        <w:rPr>
          <w:rFonts w:hint="eastAsia"/>
          <w:color w:val="0000FF"/>
        </w:rPr>
        <w:t>，顺序为：应付租金</w:t>
      </w:r>
      <w:r w:rsidR="00B527C7" w:rsidRPr="00B527C7">
        <w:rPr>
          <w:color w:val="0000FF"/>
        </w:rPr>
        <w:sym w:font="Wingdings" w:char="F0E0"/>
      </w:r>
      <w:r w:rsidR="00B527C7">
        <w:rPr>
          <w:rFonts w:hint="eastAsia"/>
          <w:color w:val="0000FF"/>
        </w:rPr>
        <w:t>应付电费</w:t>
      </w:r>
      <w:r w:rsidR="00B527C7" w:rsidRPr="00B527C7">
        <w:rPr>
          <w:color w:val="0000FF"/>
        </w:rPr>
        <w:sym w:font="Wingdings" w:char="F0E0"/>
      </w:r>
      <w:r w:rsidR="00B527C7">
        <w:rPr>
          <w:rFonts w:hint="eastAsia"/>
          <w:color w:val="0000FF"/>
        </w:rPr>
        <w:t>应付水费</w:t>
      </w:r>
      <w:r w:rsidR="00B527C7" w:rsidRPr="00B527C7">
        <w:rPr>
          <w:color w:val="0000FF"/>
        </w:rPr>
        <w:sym w:font="Wingdings" w:char="F0E0"/>
      </w:r>
      <w:r w:rsidR="00B527C7">
        <w:rPr>
          <w:rFonts w:hint="eastAsia"/>
          <w:color w:val="0000FF"/>
        </w:rPr>
        <w:t>应付宽带网络费</w:t>
      </w:r>
      <w:r w:rsidR="00B527C7" w:rsidRPr="00B527C7">
        <w:rPr>
          <w:color w:val="0000FF"/>
        </w:rPr>
        <w:sym w:font="Wingdings" w:char="F0E0"/>
      </w:r>
      <w:r w:rsidR="00B527C7">
        <w:rPr>
          <w:rFonts w:hint="eastAsia"/>
          <w:color w:val="0000FF"/>
        </w:rPr>
        <w:t>应付有线电视费</w:t>
      </w:r>
      <w:r>
        <w:rPr>
          <w:rFonts w:hint="eastAsia"/>
          <w:color w:val="0000FF"/>
        </w:rPr>
        <w:t>。</w:t>
      </w:r>
    </w:p>
    <w:p w:rsidR="00391C11" w:rsidRDefault="00391C11" w:rsidP="00FD3743">
      <w:pPr>
        <w:pStyle w:val="a0"/>
        <w:numPr>
          <w:ilvl w:val="0"/>
          <w:numId w:val="28"/>
        </w:numPr>
        <w:rPr>
          <w:color w:val="0000FF"/>
        </w:rPr>
      </w:pPr>
      <w:r>
        <w:rPr>
          <w:rFonts w:hint="eastAsia"/>
          <w:color w:val="0000FF"/>
        </w:rPr>
        <w:t>如果退房日期为</w:t>
      </w:r>
      <w:r>
        <w:rPr>
          <w:rFonts w:hint="eastAsia"/>
          <w:color w:val="0000FF"/>
        </w:rPr>
        <w:t>4</w:t>
      </w:r>
      <w:r>
        <w:rPr>
          <w:rFonts w:hint="eastAsia"/>
          <w:color w:val="0000FF"/>
        </w:rPr>
        <w:t>月</w:t>
      </w:r>
      <w:r>
        <w:rPr>
          <w:rFonts w:hint="eastAsia"/>
          <w:color w:val="0000FF"/>
        </w:rPr>
        <w:t>16</w:t>
      </w:r>
      <w:r>
        <w:rPr>
          <w:rFonts w:hint="eastAsia"/>
          <w:color w:val="0000FF"/>
        </w:rPr>
        <w:t>号，则</w:t>
      </w:r>
      <w:r>
        <w:rPr>
          <w:rFonts w:hint="eastAsia"/>
          <w:color w:val="0000FF"/>
        </w:rPr>
        <w:t>16</w:t>
      </w:r>
      <w:r>
        <w:rPr>
          <w:rFonts w:hint="eastAsia"/>
          <w:color w:val="0000FF"/>
        </w:rPr>
        <w:t>号这一天的费用不计算在内。</w:t>
      </w:r>
    </w:p>
    <w:p w:rsidR="00391E7E" w:rsidRPr="000F49CD" w:rsidRDefault="00391E7E" w:rsidP="00391E7E">
      <w:pPr>
        <w:pStyle w:val="a0"/>
        <w:ind w:left="420"/>
        <w:rPr>
          <w:color w:val="0000FF"/>
        </w:rPr>
      </w:pPr>
    </w:p>
    <w:p w:rsidR="00286679" w:rsidRDefault="00286679" w:rsidP="0065771A">
      <w:pPr>
        <w:pStyle w:val="a0"/>
        <w:ind w:left="0"/>
        <w:rPr>
          <w:color w:val="0000FF"/>
        </w:rPr>
      </w:pPr>
    </w:p>
    <w:p w:rsidR="0085492F" w:rsidRDefault="002D4453" w:rsidP="0085492F">
      <w:pPr>
        <w:pStyle w:val="3"/>
      </w:pPr>
      <w:bookmarkStart w:id="14" w:name="_Toc320101066"/>
      <w:r>
        <w:rPr>
          <w:rFonts w:hint="eastAsia"/>
        </w:rPr>
        <w:t>2</w:t>
      </w:r>
      <w:r w:rsidR="0085492F">
        <w:rPr>
          <w:rFonts w:hint="eastAsia"/>
        </w:rPr>
        <w:t xml:space="preserve">.9 </w:t>
      </w:r>
      <w:r w:rsidR="0085492F">
        <w:rPr>
          <w:rFonts w:hint="eastAsia"/>
        </w:rPr>
        <w:t>系统</w:t>
      </w:r>
      <w:r w:rsidR="0085492F">
        <w:rPr>
          <w:rFonts w:hint="eastAsia"/>
        </w:rPr>
        <w:t>Message</w:t>
      </w:r>
      <w:bookmarkEnd w:id="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8"/>
        <w:gridCol w:w="1656"/>
        <w:gridCol w:w="5736"/>
      </w:tblGrid>
      <w:tr w:rsidR="0085492F">
        <w:tc>
          <w:tcPr>
            <w:tcW w:w="1428" w:type="dxa"/>
            <w:shd w:val="clear" w:color="auto" w:fill="E6E6E6"/>
          </w:tcPr>
          <w:p w:rsidR="0085492F" w:rsidRDefault="0085492F" w:rsidP="0085492F">
            <w:pPr>
              <w:pStyle w:val="a0"/>
              <w:ind w:left="0"/>
              <w:jc w:val="center"/>
              <w:rPr>
                <w:b/>
                <w:bCs/>
              </w:rPr>
            </w:pPr>
            <w:r>
              <w:rPr>
                <w:rFonts w:hint="eastAsia"/>
                <w:b/>
                <w:bCs/>
              </w:rPr>
              <w:t>Message ID</w:t>
            </w:r>
          </w:p>
        </w:tc>
        <w:tc>
          <w:tcPr>
            <w:tcW w:w="1656" w:type="dxa"/>
            <w:shd w:val="clear" w:color="auto" w:fill="E6E6E6"/>
          </w:tcPr>
          <w:p w:rsidR="0085492F" w:rsidRDefault="0085492F" w:rsidP="0085492F">
            <w:pPr>
              <w:pStyle w:val="a0"/>
              <w:ind w:left="0"/>
              <w:jc w:val="center"/>
              <w:rPr>
                <w:b/>
                <w:bCs/>
              </w:rPr>
            </w:pPr>
            <w:r>
              <w:rPr>
                <w:rFonts w:hint="eastAsia"/>
                <w:b/>
                <w:bCs/>
              </w:rPr>
              <w:t>Message Type</w:t>
            </w:r>
          </w:p>
        </w:tc>
        <w:tc>
          <w:tcPr>
            <w:tcW w:w="5736" w:type="dxa"/>
            <w:shd w:val="clear" w:color="auto" w:fill="E6E6E6"/>
          </w:tcPr>
          <w:p w:rsidR="0085492F" w:rsidRDefault="0085492F" w:rsidP="0085492F">
            <w:pPr>
              <w:pStyle w:val="a0"/>
              <w:ind w:left="0"/>
              <w:jc w:val="center"/>
              <w:rPr>
                <w:b/>
                <w:bCs/>
              </w:rPr>
            </w:pPr>
            <w:r>
              <w:rPr>
                <w:rFonts w:hint="eastAsia"/>
                <w:b/>
                <w:bCs/>
              </w:rPr>
              <w:t>Message</w:t>
            </w:r>
          </w:p>
        </w:tc>
      </w:tr>
      <w:tr w:rsidR="0085492F">
        <w:tc>
          <w:tcPr>
            <w:tcW w:w="1428" w:type="dxa"/>
          </w:tcPr>
          <w:p w:rsidR="0085492F" w:rsidRDefault="00530BF6" w:rsidP="0085492F">
            <w:pPr>
              <w:pStyle w:val="a0"/>
              <w:ind w:left="0"/>
            </w:pPr>
            <w:r>
              <w:rPr>
                <w:rFonts w:hint="eastAsia"/>
              </w:rPr>
              <w:t>1</w:t>
            </w:r>
          </w:p>
        </w:tc>
        <w:tc>
          <w:tcPr>
            <w:tcW w:w="1656" w:type="dxa"/>
          </w:tcPr>
          <w:p w:rsidR="0085492F" w:rsidRDefault="00286679" w:rsidP="0085492F">
            <w:pPr>
              <w:pStyle w:val="a0"/>
              <w:ind w:left="0"/>
            </w:pPr>
            <w:r>
              <w:rPr>
                <w:rFonts w:hint="eastAsia"/>
              </w:rPr>
              <w:t>ERROR</w:t>
            </w:r>
          </w:p>
        </w:tc>
        <w:tc>
          <w:tcPr>
            <w:tcW w:w="5736" w:type="dxa"/>
          </w:tcPr>
          <w:p w:rsidR="0085492F" w:rsidRDefault="000F49CD" w:rsidP="00645E2F">
            <w:pPr>
              <w:pStyle w:val="a0"/>
              <w:ind w:left="0"/>
            </w:pPr>
            <w:r>
              <w:rPr>
                <w:rFonts w:hint="eastAsia"/>
              </w:rPr>
              <w:t>本次核销金额大于剩余债权！</w:t>
            </w:r>
          </w:p>
        </w:tc>
      </w:tr>
      <w:tr w:rsidR="00645E2F">
        <w:tc>
          <w:tcPr>
            <w:tcW w:w="1428" w:type="dxa"/>
          </w:tcPr>
          <w:p w:rsidR="00645E2F" w:rsidRDefault="00645E2F" w:rsidP="0085492F">
            <w:pPr>
              <w:pStyle w:val="a0"/>
              <w:ind w:left="0"/>
            </w:pPr>
            <w:r>
              <w:rPr>
                <w:rFonts w:hint="eastAsia"/>
              </w:rPr>
              <w:t>2</w:t>
            </w:r>
          </w:p>
        </w:tc>
        <w:tc>
          <w:tcPr>
            <w:tcW w:w="1656" w:type="dxa"/>
          </w:tcPr>
          <w:p w:rsidR="00645E2F" w:rsidRDefault="00F6161C" w:rsidP="0085492F">
            <w:pPr>
              <w:pStyle w:val="a0"/>
              <w:ind w:left="0"/>
            </w:pPr>
            <w:r>
              <w:rPr>
                <w:rFonts w:hint="eastAsia"/>
              </w:rPr>
              <w:t>提示</w:t>
            </w:r>
          </w:p>
        </w:tc>
        <w:tc>
          <w:tcPr>
            <w:tcW w:w="5736" w:type="dxa"/>
          </w:tcPr>
          <w:p w:rsidR="00645E2F" w:rsidRDefault="00F6161C" w:rsidP="0085492F">
            <w:pPr>
              <w:pStyle w:val="a0"/>
              <w:ind w:left="0"/>
            </w:pPr>
            <w:r>
              <w:rPr>
                <w:rFonts w:hint="eastAsia"/>
              </w:rPr>
              <w:t>数据未提交，是否离开？</w:t>
            </w:r>
          </w:p>
        </w:tc>
      </w:tr>
      <w:tr w:rsidR="0085492F" w:rsidRPr="00BC14A7">
        <w:tc>
          <w:tcPr>
            <w:tcW w:w="1428" w:type="dxa"/>
          </w:tcPr>
          <w:p w:rsidR="0085492F" w:rsidRDefault="00645E2F" w:rsidP="0085492F">
            <w:pPr>
              <w:pStyle w:val="a0"/>
              <w:ind w:left="0"/>
            </w:pPr>
            <w:r>
              <w:rPr>
                <w:rFonts w:hint="eastAsia"/>
              </w:rPr>
              <w:t>3</w:t>
            </w:r>
          </w:p>
        </w:tc>
        <w:tc>
          <w:tcPr>
            <w:tcW w:w="1656" w:type="dxa"/>
          </w:tcPr>
          <w:p w:rsidR="0085492F" w:rsidRDefault="006E7C21" w:rsidP="0085492F">
            <w:pPr>
              <w:pStyle w:val="a0"/>
              <w:ind w:left="0"/>
            </w:pPr>
            <w:r>
              <w:rPr>
                <w:rFonts w:hint="eastAsia"/>
              </w:rPr>
              <w:t>ERROR</w:t>
            </w:r>
          </w:p>
        </w:tc>
        <w:tc>
          <w:tcPr>
            <w:tcW w:w="5736" w:type="dxa"/>
          </w:tcPr>
          <w:p w:rsidR="0085492F" w:rsidRDefault="00366A7F" w:rsidP="0085492F">
            <w:pPr>
              <w:pStyle w:val="a0"/>
              <w:ind w:left="0"/>
            </w:pPr>
            <w:r>
              <w:rPr>
                <w:rFonts w:hint="eastAsia"/>
              </w:rPr>
              <w:t>本次核销金额大于未核销金额！</w:t>
            </w:r>
          </w:p>
        </w:tc>
      </w:tr>
      <w:tr w:rsidR="00391E7E" w:rsidRPr="00BC14A7">
        <w:tc>
          <w:tcPr>
            <w:tcW w:w="1428" w:type="dxa"/>
          </w:tcPr>
          <w:p w:rsidR="00391E7E" w:rsidRDefault="00391E7E" w:rsidP="0085492F">
            <w:pPr>
              <w:pStyle w:val="a0"/>
              <w:ind w:left="0"/>
            </w:pPr>
            <w:r>
              <w:rPr>
                <w:rFonts w:hint="eastAsia"/>
              </w:rPr>
              <w:t>4</w:t>
            </w:r>
          </w:p>
        </w:tc>
        <w:tc>
          <w:tcPr>
            <w:tcW w:w="1656" w:type="dxa"/>
          </w:tcPr>
          <w:p w:rsidR="00391E7E" w:rsidRDefault="00391E7E" w:rsidP="0085492F">
            <w:pPr>
              <w:pStyle w:val="a0"/>
              <w:ind w:left="0"/>
            </w:pPr>
          </w:p>
        </w:tc>
        <w:tc>
          <w:tcPr>
            <w:tcW w:w="5736" w:type="dxa"/>
          </w:tcPr>
          <w:p w:rsidR="00391E7E" w:rsidRDefault="00391E7E" w:rsidP="0085492F">
            <w:pPr>
              <w:pStyle w:val="a0"/>
              <w:ind w:left="0"/>
            </w:pPr>
          </w:p>
        </w:tc>
      </w:tr>
    </w:tbl>
    <w:p w:rsidR="0085492F" w:rsidRDefault="0085492F" w:rsidP="0085492F">
      <w:pPr>
        <w:pStyle w:val="tty80"/>
        <w:rPr>
          <w:rFonts w:ascii="Book Antiqua" w:hAnsi="Book Antiqua"/>
        </w:rPr>
      </w:pPr>
    </w:p>
    <w:p w:rsidR="0085492F" w:rsidRDefault="0085492F" w:rsidP="0085492F">
      <w:pPr>
        <w:pStyle w:val="tty80"/>
        <w:rPr>
          <w:rFonts w:ascii="Book Antiqua" w:hAnsi="Book Antiqua"/>
        </w:rPr>
      </w:pPr>
    </w:p>
    <w:p w:rsidR="0085492F" w:rsidRDefault="002D4453" w:rsidP="0085492F">
      <w:pPr>
        <w:pStyle w:val="3"/>
      </w:pPr>
      <w:bookmarkStart w:id="15" w:name="_Toc320101067"/>
      <w:r>
        <w:rPr>
          <w:rFonts w:hint="eastAsia"/>
        </w:rPr>
        <w:t>2</w:t>
      </w:r>
      <w:r w:rsidR="0085492F">
        <w:rPr>
          <w:rFonts w:hint="eastAsia"/>
        </w:rPr>
        <w:t>.</w:t>
      </w:r>
      <w:r w:rsidR="00C65E4D">
        <w:rPr>
          <w:rFonts w:hint="eastAsia"/>
        </w:rPr>
        <w:t>1</w:t>
      </w:r>
      <w:r w:rsidR="0085492F">
        <w:rPr>
          <w:rFonts w:hint="eastAsia"/>
        </w:rPr>
        <w:t xml:space="preserve">0 </w:t>
      </w:r>
      <w:r w:rsidR="0085492F">
        <w:rPr>
          <w:rFonts w:hint="eastAsia"/>
        </w:rPr>
        <w:t>附件</w:t>
      </w:r>
      <w:bookmarkEnd w:id="15"/>
    </w:p>
    <w:p w:rsidR="005A37D9" w:rsidRPr="005A37D9" w:rsidRDefault="005A37D9" w:rsidP="00764B8F">
      <w:pPr>
        <w:pStyle w:val="a0"/>
        <w:ind w:left="0"/>
      </w:pPr>
    </w:p>
    <w:sectPr w:rsidR="005A37D9" w:rsidRPr="005A37D9">
      <w:headerReference w:type="default" r:id="rId10"/>
      <w:footerReference w:type="default" r:id="rId11"/>
      <w:footerReference w:type="first" r:id="rId12"/>
      <w:pgSz w:w="11909" w:h="16834" w:code="9"/>
      <w:pgMar w:top="720" w:right="720" w:bottom="1077" w:left="720" w:header="431" w:footer="431" w:gutter="357"/>
      <w:paperSrc w:first="1" w:other="1"/>
      <w:pgNumType w:start="1"/>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27A" w:rsidRDefault="00C7427A">
      <w:r>
        <w:separator/>
      </w:r>
    </w:p>
  </w:endnote>
  <w:endnote w:type="continuationSeparator" w:id="0">
    <w:p w:rsidR="00C7427A" w:rsidRDefault="00C74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EB" w:rsidRDefault="004607EB">
    <w:pPr>
      <w:pStyle w:val="a5"/>
      <w:framePr w:wrap="auto" w:vAnchor="text" w:hAnchor="margin" w:xAlign="right" w:y="1"/>
      <w:rPr>
        <w:rStyle w:val="ab"/>
        <w:rFonts w:ascii="Book Antiqua" w:hAnsi="Book Antiqua"/>
      </w:rPr>
    </w:pPr>
    <w:r>
      <w:rPr>
        <w:rStyle w:val="ab"/>
        <w:rFonts w:ascii="Book Antiqua" w:hAnsi="Book Antiqua"/>
      </w:rPr>
      <w:fldChar w:fldCharType="begin"/>
    </w:r>
    <w:r>
      <w:rPr>
        <w:rStyle w:val="ab"/>
        <w:rFonts w:ascii="Book Antiqua" w:hAnsi="Book Antiqua"/>
      </w:rPr>
      <w:instrText xml:space="preserve">PAGE  </w:instrText>
    </w:r>
    <w:r>
      <w:rPr>
        <w:rStyle w:val="ab"/>
        <w:rFonts w:ascii="Book Antiqua" w:hAnsi="Book Antiqua"/>
      </w:rPr>
      <w:fldChar w:fldCharType="separate"/>
    </w:r>
    <w:r w:rsidR="00607F2A">
      <w:rPr>
        <w:rStyle w:val="ab"/>
        <w:rFonts w:ascii="Book Antiqua" w:hAnsi="Book Antiqua"/>
        <w:noProof/>
      </w:rPr>
      <w:t>9</w:t>
    </w:r>
    <w:r>
      <w:rPr>
        <w:rStyle w:val="ab"/>
        <w:rFonts w:ascii="Book Antiqua" w:hAnsi="Book Antiqua"/>
      </w:rPr>
      <w:fldChar w:fldCharType="end"/>
    </w:r>
  </w:p>
  <w:p w:rsidR="004607EB" w:rsidRDefault="004607EB">
    <w:pPr>
      <w:pStyle w:val="a5"/>
      <w:tabs>
        <w:tab w:val="clear" w:pos="7920"/>
      </w:tabs>
      <w:ind w:right="360"/>
    </w:pPr>
  </w:p>
  <w:p w:rsidR="004607EB" w:rsidRDefault="004607EB">
    <w:pPr>
      <w:pStyle w:val="a5"/>
      <w:tabs>
        <w:tab w:val="clear" w:pos="79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EB" w:rsidRDefault="004607EB">
    <w:pPr>
      <w:pStyle w:val="a5"/>
      <w:tabs>
        <w:tab w:val="clear" w:pos="7920"/>
        <w:tab w:val="right" w:pos="104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27A" w:rsidRDefault="00C7427A">
      <w:r>
        <w:separator/>
      </w:r>
    </w:p>
  </w:footnote>
  <w:footnote w:type="continuationSeparator" w:id="0">
    <w:p w:rsidR="00C7427A" w:rsidRDefault="00C74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EB" w:rsidRDefault="004607EB">
    <w:pPr>
      <w:pStyle w:val="a6"/>
      <w:framePr w:hSpace="187" w:wrap="auto" w:vAnchor="text" w:hAnchor="margin" w:xAlign="right" w:y="1"/>
    </w:pPr>
    <w:r>
      <w:fldChar w:fldCharType="begin"/>
    </w:r>
    <w:r>
      <w:instrText xml:space="preserve"> if "</w:instrText>
    </w:r>
    <w:fldSimple w:instr=" REF DocControlNumber ">
      <w:r>
        <w:instrText xml:space="preserve"> </w:instrText>
      </w:r>
    </w:fldSimple>
    <w:r>
      <w:instrText>" = "Error! Reference source not found." ""</w:instrText>
    </w:r>
    <w:r>
      <w:rPr>
        <w:b/>
      </w:rPr>
      <w:instrText xml:space="preserve"> </w:instrText>
    </w:r>
    <w:r>
      <w:instrText xml:space="preserve"> </w:instrText>
    </w:r>
    <w:fldSimple w:instr=" REF DocControlNumber ">
      <w:r>
        <w:instrText xml:space="preserve"> </w:instrText>
      </w:r>
    </w:fldSimple>
    <w:r>
      <w:instrText xml:space="preserve"> </w:instrText>
    </w:r>
    <w:r>
      <w:fldChar w:fldCharType="separate"/>
    </w:r>
    <w:r>
      <w:rPr>
        <w:noProof/>
      </w:rPr>
      <w:t xml:space="preserve"> </w:t>
    </w:r>
    <w:r>
      <w:fldChar w:fldCharType="end"/>
    </w:r>
  </w:p>
  <w:p w:rsidR="004607EB" w:rsidRDefault="0046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9428CB"/>
    <w:multiLevelType w:val="hybridMultilevel"/>
    <w:tmpl w:val="3FA06A1C"/>
    <w:lvl w:ilvl="0" w:tplc="184428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4EF62BB"/>
    <w:multiLevelType w:val="hybridMultilevel"/>
    <w:tmpl w:val="EAFA1A9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6812F39"/>
    <w:multiLevelType w:val="hybridMultilevel"/>
    <w:tmpl w:val="E0547066"/>
    <w:lvl w:ilvl="0" w:tplc="0409000D">
      <w:start w:val="1"/>
      <w:numFmt w:val="bullet"/>
      <w:lvlText w:val=""/>
      <w:lvlJc w:val="left"/>
      <w:pPr>
        <w:tabs>
          <w:tab w:val="num" w:pos="2940"/>
        </w:tabs>
        <w:ind w:left="2940" w:hanging="420"/>
      </w:pPr>
      <w:rPr>
        <w:rFonts w:ascii="Wingdings" w:hAnsi="Wingdings" w:hint="default"/>
      </w:rPr>
    </w:lvl>
    <w:lvl w:ilvl="1" w:tplc="04090003">
      <w:start w:val="1"/>
      <w:numFmt w:val="bullet"/>
      <w:lvlText w:val=""/>
      <w:lvlJc w:val="left"/>
      <w:pPr>
        <w:tabs>
          <w:tab w:val="num" w:pos="3360"/>
        </w:tabs>
        <w:ind w:left="3360" w:hanging="420"/>
      </w:pPr>
      <w:rPr>
        <w:rFonts w:ascii="Wingdings" w:hAnsi="Wingdings" w:hint="default"/>
      </w:rPr>
    </w:lvl>
    <w:lvl w:ilvl="2" w:tplc="04090005">
      <w:start w:val="1"/>
      <w:numFmt w:val="bullet"/>
      <w:lvlText w:val=""/>
      <w:lvlJc w:val="left"/>
      <w:pPr>
        <w:tabs>
          <w:tab w:val="num" w:pos="3780"/>
        </w:tabs>
        <w:ind w:left="3780" w:hanging="420"/>
      </w:pPr>
      <w:rPr>
        <w:rFonts w:ascii="Wingdings" w:hAnsi="Wingdings" w:hint="default"/>
      </w:rPr>
    </w:lvl>
    <w:lvl w:ilvl="3" w:tplc="04090001" w:tentative="1">
      <w:start w:val="1"/>
      <w:numFmt w:val="bullet"/>
      <w:lvlText w:val=""/>
      <w:lvlJc w:val="left"/>
      <w:pPr>
        <w:tabs>
          <w:tab w:val="num" w:pos="4200"/>
        </w:tabs>
        <w:ind w:left="4200" w:hanging="420"/>
      </w:pPr>
      <w:rPr>
        <w:rFonts w:ascii="Wingdings" w:hAnsi="Wingdings" w:hint="default"/>
      </w:rPr>
    </w:lvl>
    <w:lvl w:ilvl="4" w:tplc="04090003" w:tentative="1">
      <w:start w:val="1"/>
      <w:numFmt w:val="bullet"/>
      <w:lvlText w:val=""/>
      <w:lvlJc w:val="left"/>
      <w:pPr>
        <w:tabs>
          <w:tab w:val="num" w:pos="4620"/>
        </w:tabs>
        <w:ind w:left="4620" w:hanging="420"/>
      </w:pPr>
      <w:rPr>
        <w:rFonts w:ascii="Wingdings" w:hAnsi="Wingdings" w:hint="default"/>
      </w:rPr>
    </w:lvl>
    <w:lvl w:ilvl="5" w:tplc="04090005" w:tentative="1">
      <w:start w:val="1"/>
      <w:numFmt w:val="bullet"/>
      <w:lvlText w:val=""/>
      <w:lvlJc w:val="left"/>
      <w:pPr>
        <w:tabs>
          <w:tab w:val="num" w:pos="5040"/>
        </w:tabs>
        <w:ind w:left="5040" w:hanging="420"/>
      </w:pPr>
      <w:rPr>
        <w:rFonts w:ascii="Wingdings" w:hAnsi="Wingdings" w:hint="default"/>
      </w:rPr>
    </w:lvl>
    <w:lvl w:ilvl="6" w:tplc="04090001" w:tentative="1">
      <w:start w:val="1"/>
      <w:numFmt w:val="bullet"/>
      <w:lvlText w:val=""/>
      <w:lvlJc w:val="left"/>
      <w:pPr>
        <w:tabs>
          <w:tab w:val="num" w:pos="5460"/>
        </w:tabs>
        <w:ind w:left="5460" w:hanging="420"/>
      </w:pPr>
      <w:rPr>
        <w:rFonts w:ascii="Wingdings" w:hAnsi="Wingdings" w:hint="default"/>
      </w:rPr>
    </w:lvl>
    <w:lvl w:ilvl="7" w:tplc="04090003" w:tentative="1">
      <w:start w:val="1"/>
      <w:numFmt w:val="bullet"/>
      <w:lvlText w:val=""/>
      <w:lvlJc w:val="left"/>
      <w:pPr>
        <w:tabs>
          <w:tab w:val="num" w:pos="5880"/>
        </w:tabs>
        <w:ind w:left="5880" w:hanging="420"/>
      </w:pPr>
      <w:rPr>
        <w:rFonts w:ascii="Wingdings" w:hAnsi="Wingdings" w:hint="default"/>
      </w:rPr>
    </w:lvl>
    <w:lvl w:ilvl="8" w:tplc="04090005" w:tentative="1">
      <w:start w:val="1"/>
      <w:numFmt w:val="bullet"/>
      <w:lvlText w:val=""/>
      <w:lvlJc w:val="left"/>
      <w:pPr>
        <w:tabs>
          <w:tab w:val="num" w:pos="6300"/>
        </w:tabs>
        <w:ind w:left="6300" w:hanging="420"/>
      </w:pPr>
      <w:rPr>
        <w:rFonts w:ascii="Wingdings" w:hAnsi="Wingdings" w:hint="default"/>
      </w:rPr>
    </w:lvl>
  </w:abstractNum>
  <w:abstractNum w:abstractNumId="4">
    <w:nsid w:val="098725EA"/>
    <w:multiLevelType w:val="multilevel"/>
    <w:tmpl w:val="00946F60"/>
    <w:lvl w:ilvl="0">
      <w:start w:val="1"/>
      <w:numFmt w:val="decimal"/>
      <w:lvlText w:val="%1、"/>
      <w:lvlJc w:val="left"/>
      <w:pPr>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AA352E1"/>
    <w:multiLevelType w:val="hybridMultilevel"/>
    <w:tmpl w:val="8D16F94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ACF565B"/>
    <w:multiLevelType w:val="hybridMultilevel"/>
    <w:tmpl w:val="34E0D0E8"/>
    <w:lvl w:ilvl="0" w:tplc="18442896">
      <w:start w:val="1"/>
      <w:numFmt w:val="decimal"/>
      <w:lvlText w:val="%1、"/>
      <w:lvlJc w:val="left"/>
      <w:pPr>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AEB066D"/>
    <w:multiLevelType w:val="hybridMultilevel"/>
    <w:tmpl w:val="5F0E316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8FF21F9"/>
    <w:multiLevelType w:val="hybridMultilevel"/>
    <w:tmpl w:val="28C2F70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E11351B"/>
    <w:multiLevelType w:val="multilevel"/>
    <w:tmpl w:val="C608D246"/>
    <w:lvl w:ilvl="0">
      <w:start w:val="1"/>
      <w:numFmt w:val="decimal"/>
      <w:lvlText w:val="%1、"/>
      <w:lvlJc w:val="left"/>
      <w:pPr>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1E694A14"/>
    <w:multiLevelType w:val="hybridMultilevel"/>
    <w:tmpl w:val="37FE8C8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1C82239"/>
    <w:multiLevelType w:val="hybridMultilevel"/>
    <w:tmpl w:val="1646F3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35A7875"/>
    <w:multiLevelType w:val="hybridMultilevel"/>
    <w:tmpl w:val="D84C71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5B95205"/>
    <w:multiLevelType w:val="hybridMultilevel"/>
    <w:tmpl w:val="963E6382"/>
    <w:lvl w:ilvl="0" w:tplc="AB788E20">
      <w:start w:val="1"/>
      <w:numFmt w:val="decimal"/>
      <w:lvlText w:val="%1、"/>
      <w:lvlJc w:val="left"/>
      <w:pPr>
        <w:ind w:left="2972"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7AB74C0"/>
    <w:multiLevelType w:val="hybridMultilevel"/>
    <w:tmpl w:val="597445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AF93E3F"/>
    <w:multiLevelType w:val="multilevel"/>
    <w:tmpl w:val="2C66ABDE"/>
    <w:lvl w:ilvl="0">
      <w:start w:val="1"/>
      <w:numFmt w:val="decimal"/>
      <w:lvlText w:val="%1、"/>
      <w:lvlJc w:val="left"/>
      <w:pPr>
        <w:ind w:left="2972"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2B0D47AC"/>
    <w:multiLevelType w:val="hybridMultilevel"/>
    <w:tmpl w:val="BAE69C5A"/>
    <w:lvl w:ilvl="0" w:tplc="0409000B">
      <w:start w:val="1"/>
      <w:numFmt w:val="bullet"/>
      <w:lvlText w:val=""/>
      <w:lvlJc w:val="left"/>
      <w:pPr>
        <w:tabs>
          <w:tab w:val="num" w:pos="2940"/>
        </w:tabs>
        <w:ind w:left="2940" w:hanging="420"/>
      </w:pPr>
      <w:rPr>
        <w:rFonts w:ascii="Wingdings" w:hAnsi="Wingdings" w:hint="default"/>
      </w:rPr>
    </w:lvl>
    <w:lvl w:ilvl="1" w:tplc="04090003">
      <w:start w:val="1"/>
      <w:numFmt w:val="bullet"/>
      <w:lvlText w:val=""/>
      <w:lvlJc w:val="left"/>
      <w:pPr>
        <w:tabs>
          <w:tab w:val="num" w:pos="3360"/>
        </w:tabs>
        <w:ind w:left="3360" w:hanging="420"/>
      </w:pPr>
      <w:rPr>
        <w:rFonts w:ascii="Wingdings" w:hAnsi="Wingdings" w:hint="default"/>
      </w:rPr>
    </w:lvl>
    <w:lvl w:ilvl="2" w:tplc="04090005" w:tentative="1">
      <w:start w:val="1"/>
      <w:numFmt w:val="bullet"/>
      <w:lvlText w:val=""/>
      <w:lvlJc w:val="left"/>
      <w:pPr>
        <w:tabs>
          <w:tab w:val="num" w:pos="3780"/>
        </w:tabs>
        <w:ind w:left="3780" w:hanging="420"/>
      </w:pPr>
      <w:rPr>
        <w:rFonts w:ascii="Wingdings" w:hAnsi="Wingdings" w:hint="default"/>
      </w:rPr>
    </w:lvl>
    <w:lvl w:ilvl="3" w:tplc="04090001" w:tentative="1">
      <w:start w:val="1"/>
      <w:numFmt w:val="bullet"/>
      <w:lvlText w:val=""/>
      <w:lvlJc w:val="left"/>
      <w:pPr>
        <w:tabs>
          <w:tab w:val="num" w:pos="4200"/>
        </w:tabs>
        <w:ind w:left="4200" w:hanging="420"/>
      </w:pPr>
      <w:rPr>
        <w:rFonts w:ascii="Wingdings" w:hAnsi="Wingdings" w:hint="default"/>
      </w:rPr>
    </w:lvl>
    <w:lvl w:ilvl="4" w:tplc="04090003" w:tentative="1">
      <w:start w:val="1"/>
      <w:numFmt w:val="bullet"/>
      <w:lvlText w:val=""/>
      <w:lvlJc w:val="left"/>
      <w:pPr>
        <w:tabs>
          <w:tab w:val="num" w:pos="4620"/>
        </w:tabs>
        <w:ind w:left="4620" w:hanging="420"/>
      </w:pPr>
      <w:rPr>
        <w:rFonts w:ascii="Wingdings" w:hAnsi="Wingdings" w:hint="default"/>
      </w:rPr>
    </w:lvl>
    <w:lvl w:ilvl="5" w:tplc="04090005" w:tentative="1">
      <w:start w:val="1"/>
      <w:numFmt w:val="bullet"/>
      <w:lvlText w:val=""/>
      <w:lvlJc w:val="left"/>
      <w:pPr>
        <w:tabs>
          <w:tab w:val="num" w:pos="5040"/>
        </w:tabs>
        <w:ind w:left="5040" w:hanging="420"/>
      </w:pPr>
      <w:rPr>
        <w:rFonts w:ascii="Wingdings" w:hAnsi="Wingdings" w:hint="default"/>
      </w:rPr>
    </w:lvl>
    <w:lvl w:ilvl="6" w:tplc="04090001" w:tentative="1">
      <w:start w:val="1"/>
      <w:numFmt w:val="bullet"/>
      <w:lvlText w:val=""/>
      <w:lvlJc w:val="left"/>
      <w:pPr>
        <w:tabs>
          <w:tab w:val="num" w:pos="5460"/>
        </w:tabs>
        <w:ind w:left="5460" w:hanging="420"/>
      </w:pPr>
      <w:rPr>
        <w:rFonts w:ascii="Wingdings" w:hAnsi="Wingdings" w:hint="default"/>
      </w:rPr>
    </w:lvl>
    <w:lvl w:ilvl="7" w:tplc="04090003" w:tentative="1">
      <w:start w:val="1"/>
      <w:numFmt w:val="bullet"/>
      <w:lvlText w:val=""/>
      <w:lvlJc w:val="left"/>
      <w:pPr>
        <w:tabs>
          <w:tab w:val="num" w:pos="5880"/>
        </w:tabs>
        <w:ind w:left="5880" w:hanging="420"/>
      </w:pPr>
      <w:rPr>
        <w:rFonts w:ascii="Wingdings" w:hAnsi="Wingdings" w:hint="default"/>
      </w:rPr>
    </w:lvl>
    <w:lvl w:ilvl="8" w:tplc="04090005" w:tentative="1">
      <w:start w:val="1"/>
      <w:numFmt w:val="bullet"/>
      <w:lvlText w:val=""/>
      <w:lvlJc w:val="left"/>
      <w:pPr>
        <w:tabs>
          <w:tab w:val="num" w:pos="6300"/>
        </w:tabs>
        <w:ind w:left="6300" w:hanging="420"/>
      </w:pPr>
      <w:rPr>
        <w:rFonts w:ascii="Wingdings" w:hAnsi="Wingdings" w:hint="default"/>
      </w:rPr>
    </w:lvl>
  </w:abstractNum>
  <w:abstractNum w:abstractNumId="17">
    <w:nsid w:val="327322EF"/>
    <w:multiLevelType w:val="hybridMultilevel"/>
    <w:tmpl w:val="DDA47A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89B582E"/>
    <w:multiLevelType w:val="hybridMultilevel"/>
    <w:tmpl w:val="5680C404"/>
    <w:lvl w:ilvl="0" w:tplc="18442896">
      <w:start w:val="1"/>
      <w:numFmt w:val="decimal"/>
      <w:lvlText w:val="%1、"/>
      <w:lvlJc w:val="left"/>
      <w:pPr>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F4B738B"/>
    <w:multiLevelType w:val="hybridMultilevel"/>
    <w:tmpl w:val="8FB0C05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4110DB8"/>
    <w:multiLevelType w:val="multilevel"/>
    <w:tmpl w:val="C9BA9858"/>
    <w:lvl w:ilvl="0">
      <w:start w:val="1"/>
      <w:numFmt w:val="decimal"/>
      <w:lvlText w:val="%1"/>
      <w:legacy w:legacy="1" w:legacySpace="0" w:legacyIndent="360"/>
      <w:lvlJc w:val="left"/>
      <w:pPr>
        <w:ind w:left="360" w:hanging="360"/>
      </w:pPr>
    </w:lvl>
    <w:lvl w:ilvl="1">
      <w:start w:val="9"/>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63D43DD"/>
    <w:multiLevelType w:val="hybridMultilevel"/>
    <w:tmpl w:val="1DA0CA3A"/>
    <w:lvl w:ilvl="0" w:tplc="C3A077CA">
      <w:start w:val="1"/>
      <w:numFmt w:val="decimal"/>
      <w:lvlText w:val="%1."/>
      <w:lvlJc w:val="left"/>
      <w:pPr>
        <w:tabs>
          <w:tab w:val="num" w:pos="420"/>
        </w:tabs>
        <w:ind w:left="420" w:hanging="420"/>
      </w:pPr>
      <w:rPr>
        <w:color w:val="0070C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E0721B6"/>
    <w:multiLevelType w:val="hybridMultilevel"/>
    <w:tmpl w:val="00946F60"/>
    <w:lvl w:ilvl="0" w:tplc="18442896">
      <w:start w:val="1"/>
      <w:numFmt w:val="decimal"/>
      <w:lvlText w:val="%1、"/>
      <w:lvlJc w:val="left"/>
      <w:pPr>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1917B49"/>
    <w:multiLevelType w:val="hybridMultilevel"/>
    <w:tmpl w:val="E0F47D26"/>
    <w:lvl w:ilvl="0" w:tplc="0409001B">
      <w:start w:val="1"/>
      <w:numFmt w:val="lowerRoman"/>
      <w:lvlText w:val="%1."/>
      <w:lvlJc w:val="righ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529F55D6"/>
    <w:multiLevelType w:val="hybridMultilevel"/>
    <w:tmpl w:val="50AC34BE"/>
    <w:lvl w:ilvl="0" w:tplc="0409001B">
      <w:start w:val="1"/>
      <w:numFmt w:val="lowerRoman"/>
      <w:lvlText w:val="%1."/>
      <w:lvlJc w:val="righ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5">
    <w:nsid w:val="52BF3030"/>
    <w:multiLevelType w:val="hybridMultilevel"/>
    <w:tmpl w:val="C608D246"/>
    <w:lvl w:ilvl="0" w:tplc="18442896">
      <w:start w:val="1"/>
      <w:numFmt w:val="decimal"/>
      <w:lvlText w:val="%1、"/>
      <w:lvlJc w:val="left"/>
      <w:pPr>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5A4A1E28"/>
    <w:multiLevelType w:val="hybridMultilevel"/>
    <w:tmpl w:val="6D70C3A4"/>
    <w:lvl w:ilvl="0" w:tplc="04090011">
      <w:start w:val="1"/>
      <w:numFmt w:val="decimal"/>
      <w:lvlText w:val="%1)"/>
      <w:lvlJc w:val="left"/>
      <w:pPr>
        <w:ind w:left="420" w:hanging="420"/>
      </w:pPr>
      <w:rPr>
        <w:rFonts w:hint="eastAsia"/>
      </w:rPr>
    </w:lvl>
    <w:lvl w:ilvl="1" w:tplc="04090019">
      <w:start w:val="1"/>
      <w:numFmt w:val="lowerLetter"/>
      <w:lvlText w:val="%2)"/>
      <w:lvlJc w:val="left"/>
      <w:pPr>
        <w:tabs>
          <w:tab w:val="num" w:pos="-1712"/>
        </w:tabs>
        <w:ind w:left="-1712" w:hanging="420"/>
      </w:pPr>
    </w:lvl>
    <w:lvl w:ilvl="2" w:tplc="0409001B">
      <w:start w:val="1"/>
      <w:numFmt w:val="lowerRoman"/>
      <w:lvlText w:val="%3."/>
      <w:lvlJc w:val="right"/>
      <w:pPr>
        <w:tabs>
          <w:tab w:val="num" w:pos="-1292"/>
        </w:tabs>
        <w:ind w:left="-1292" w:hanging="420"/>
      </w:pPr>
    </w:lvl>
    <w:lvl w:ilvl="3" w:tplc="0409000F" w:tentative="1">
      <w:start w:val="1"/>
      <w:numFmt w:val="decimal"/>
      <w:lvlText w:val="%4."/>
      <w:lvlJc w:val="left"/>
      <w:pPr>
        <w:tabs>
          <w:tab w:val="num" w:pos="-872"/>
        </w:tabs>
        <w:ind w:left="-872" w:hanging="420"/>
      </w:pPr>
    </w:lvl>
    <w:lvl w:ilvl="4" w:tplc="04090019" w:tentative="1">
      <w:start w:val="1"/>
      <w:numFmt w:val="lowerLetter"/>
      <w:lvlText w:val="%5)"/>
      <w:lvlJc w:val="left"/>
      <w:pPr>
        <w:tabs>
          <w:tab w:val="num" w:pos="-452"/>
        </w:tabs>
        <w:ind w:left="-452" w:hanging="420"/>
      </w:pPr>
    </w:lvl>
    <w:lvl w:ilvl="5" w:tplc="0409001B" w:tentative="1">
      <w:start w:val="1"/>
      <w:numFmt w:val="lowerRoman"/>
      <w:lvlText w:val="%6."/>
      <w:lvlJc w:val="right"/>
      <w:pPr>
        <w:tabs>
          <w:tab w:val="num" w:pos="-32"/>
        </w:tabs>
        <w:ind w:left="-32" w:hanging="420"/>
      </w:pPr>
    </w:lvl>
    <w:lvl w:ilvl="6" w:tplc="0409000F" w:tentative="1">
      <w:start w:val="1"/>
      <w:numFmt w:val="decimal"/>
      <w:lvlText w:val="%7."/>
      <w:lvlJc w:val="left"/>
      <w:pPr>
        <w:tabs>
          <w:tab w:val="num" w:pos="388"/>
        </w:tabs>
        <w:ind w:left="388" w:hanging="420"/>
      </w:pPr>
    </w:lvl>
    <w:lvl w:ilvl="7" w:tplc="04090019" w:tentative="1">
      <w:start w:val="1"/>
      <w:numFmt w:val="lowerLetter"/>
      <w:lvlText w:val="%8)"/>
      <w:lvlJc w:val="left"/>
      <w:pPr>
        <w:tabs>
          <w:tab w:val="num" w:pos="808"/>
        </w:tabs>
        <w:ind w:left="808" w:hanging="420"/>
      </w:pPr>
    </w:lvl>
    <w:lvl w:ilvl="8" w:tplc="0409001B" w:tentative="1">
      <w:start w:val="1"/>
      <w:numFmt w:val="lowerRoman"/>
      <w:lvlText w:val="%9."/>
      <w:lvlJc w:val="right"/>
      <w:pPr>
        <w:tabs>
          <w:tab w:val="num" w:pos="1228"/>
        </w:tabs>
        <w:ind w:left="1228" w:hanging="420"/>
      </w:pPr>
    </w:lvl>
  </w:abstractNum>
  <w:abstractNum w:abstractNumId="27">
    <w:nsid w:val="63A32AE7"/>
    <w:multiLevelType w:val="singleLevel"/>
    <w:tmpl w:val="92B6C0E4"/>
    <w:lvl w:ilvl="0">
      <w:start w:val="1"/>
      <w:numFmt w:val="none"/>
      <w:lvlText w:val="Note:"/>
      <w:legacy w:legacy="1" w:legacySpace="0" w:legacyIndent="720"/>
      <w:lvlJc w:val="left"/>
      <w:pPr>
        <w:ind w:left="720" w:hanging="720"/>
      </w:pPr>
      <w:rPr>
        <w:b/>
        <w:i w:val="0"/>
      </w:rPr>
    </w:lvl>
  </w:abstractNum>
  <w:abstractNum w:abstractNumId="28">
    <w:nsid w:val="678F18B8"/>
    <w:multiLevelType w:val="hybridMultilevel"/>
    <w:tmpl w:val="FEDAAC4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FD6460C"/>
    <w:multiLevelType w:val="multilevel"/>
    <w:tmpl w:val="7886199C"/>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nsid w:val="72EA4014"/>
    <w:multiLevelType w:val="hybridMultilevel"/>
    <w:tmpl w:val="0646244A"/>
    <w:lvl w:ilvl="0" w:tplc="7A4ACAEA">
      <w:start w:val="1"/>
      <w:numFmt w:val="bullet"/>
      <w:lvlText w:val=""/>
      <w:lvlJc w:val="left"/>
      <w:pPr>
        <w:tabs>
          <w:tab w:val="num" w:pos="3300"/>
        </w:tabs>
        <w:ind w:left="3300" w:hanging="420"/>
      </w:pPr>
      <w:rPr>
        <w:rFonts w:ascii="Wingdings" w:hAnsi="Wingdings" w:hint="default"/>
      </w:rPr>
    </w:lvl>
    <w:lvl w:ilvl="1" w:tplc="04090003">
      <w:start w:val="1"/>
      <w:numFmt w:val="bullet"/>
      <w:lvlText w:val=""/>
      <w:lvlJc w:val="left"/>
      <w:pPr>
        <w:tabs>
          <w:tab w:val="num" w:pos="1200"/>
        </w:tabs>
        <w:ind w:left="1200" w:hanging="420"/>
      </w:pPr>
      <w:rPr>
        <w:rFonts w:ascii="Wingdings" w:hAnsi="Wingdings" w:hint="default"/>
      </w:rPr>
    </w:lvl>
    <w:lvl w:ilvl="2" w:tplc="04090005">
      <w:start w:val="1"/>
      <w:numFmt w:val="bullet"/>
      <w:lvlText w:val=""/>
      <w:lvlJc w:val="left"/>
      <w:pPr>
        <w:tabs>
          <w:tab w:val="num" w:pos="1620"/>
        </w:tabs>
        <w:ind w:left="1620" w:hanging="420"/>
      </w:pPr>
      <w:rPr>
        <w:rFonts w:ascii="Wingdings" w:hAnsi="Wingdings" w:hint="default"/>
      </w:rPr>
    </w:lvl>
    <w:lvl w:ilvl="3" w:tplc="0409000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1">
    <w:nsid w:val="741474A9"/>
    <w:multiLevelType w:val="hybridMultilevel"/>
    <w:tmpl w:val="8D3CA40E"/>
    <w:lvl w:ilvl="0" w:tplc="99BC57DA">
      <w:start w:val="1"/>
      <w:numFmt w:val="bullet"/>
      <w:lvlText w:val=""/>
      <w:lvlJc w:val="left"/>
      <w:pPr>
        <w:tabs>
          <w:tab w:val="num" w:pos="3300"/>
        </w:tabs>
        <w:ind w:left="3300" w:hanging="420"/>
      </w:pPr>
      <w:rPr>
        <w:rFonts w:ascii="Symbol" w:hAnsi="Symbol" w:hint="default"/>
        <w:color w:val="auto"/>
      </w:rPr>
    </w:lvl>
    <w:lvl w:ilvl="1" w:tplc="04090003">
      <w:start w:val="1"/>
      <w:numFmt w:val="bullet"/>
      <w:lvlText w:val=""/>
      <w:lvlJc w:val="left"/>
      <w:pPr>
        <w:tabs>
          <w:tab w:val="num" w:pos="1200"/>
        </w:tabs>
        <w:ind w:left="1200" w:hanging="420"/>
      </w:pPr>
      <w:rPr>
        <w:rFonts w:ascii="Wingdings" w:hAnsi="Wingdings" w:hint="default"/>
      </w:rPr>
    </w:lvl>
    <w:lvl w:ilvl="2" w:tplc="04090005">
      <w:start w:val="1"/>
      <w:numFmt w:val="bullet"/>
      <w:lvlText w:val=""/>
      <w:lvlJc w:val="left"/>
      <w:pPr>
        <w:tabs>
          <w:tab w:val="num" w:pos="1620"/>
        </w:tabs>
        <w:ind w:left="1620" w:hanging="420"/>
      </w:pPr>
      <w:rPr>
        <w:rFonts w:ascii="Wingdings" w:hAnsi="Wingdings" w:hint="default"/>
      </w:rPr>
    </w:lvl>
    <w:lvl w:ilvl="3" w:tplc="04090001">
      <w:start w:val="1"/>
      <w:numFmt w:val="bullet"/>
      <w:lvlText w:val=""/>
      <w:lvlJc w:val="left"/>
      <w:pPr>
        <w:tabs>
          <w:tab w:val="num" w:pos="2040"/>
        </w:tabs>
        <w:ind w:left="2040" w:hanging="420"/>
      </w:pPr>
      <w:rPr>
        <w:rFonts w:ascii="Wingdings" w:hAnsi="Wingdings" w:hint="default"/>
      </w:rPr>
    </w:lvl>
    <w:lvl w:ilvl="4" w:tplc="04090003">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2">
    <w:nsid w:val="741B03E4"/>
    <w:multiLevelType w:val="hybridMultilevel"/>
    <w:tmpl w:val="E0FE158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4547B8C"/>
    <w:multiLevelType w:val="hybridMultilevel"/>
    <w:tmpl w:val="05804720"/>
    <w:lvl w:ilvl="0" w:tplc="0409001B">
      <w:start w:val="1"/>
      <w:numFmt w:val="lowerRoman"/>
      <w:lvlText w:val="%1."/>
      <w:lvlJc w:val="righ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762C4A65"/>
    <w:multiLevelType w:val="hybridMultilevel"/>
    <w:tmpl w:val="59349C5C"/>
    <w:lvl w:ilvl="0" w:tplc="55B0C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9185C6A"/>
    <w:multiLevelType w:val="hybridMultilevel"/>
    <w:tmpl w:val="2C1EFBF0"/>
    <w:lvl w:ilvl="0" w:tplc="0409001B">
      <w:start w:val="1"/>
      <w:numFmt w:val="lowerRoman"/>
      <w:lvlText w:val="%1."/>
      <w:lvlJc w:val="righ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798E1BB6"/>
    <w:multiLevelType w:val="hybridMultilevel"/>
    <w:tmpl w:val="99780C50"/>
    <w:lvl w:ilvl="0" w:tplc="7A4ACAEA">
      <w:start w:val="1"/>
      <w:numFmt w:val="bullet"/>
      <w:lvlText w:val=""/>
      <w:lvlJc w:val="left"/>
      <w:pPr>
        <w:tabs>
          <w:tab w:val="num" w:pos="3300"/>
        </w:tabs>
        <w:ind w:left="3300" w:hanging="420"/>
      </w:pPr>
      <w:rPr>
        <w:rFonts w:ascii="Wingdings" w:hAnsi="Wingdings" w:hint="default"/>
      </w:rPr>
    </w:lvl>
    <w:lvl w:ilvl="1" w:tplc="04090003">
      <w:start w:val="1"/>
      <w:numFmt w:val="bullet"/>
      <w:lvlText w:val=""/>
      <w:lvlJc w:val="left"/>
      <w:pPr>
        <w:tabs>
          <w:tab w:val="num" w:pos="1200"/>
        </w:tabs>
        <w:ind w:left="1200" w:hanging="420"/>
      </w:pPr>
      <w:rPr>
        <w:rFonts w:ascii="Wingdings" w:hAnsi="Wingdings" w:hint="default"/>
      </w:rPr>
    </w:lvl>
    <w:lvl w:ilvl="2" w:tplc="04090005">
      <w:start w:val="1"/>
      <w:numFmt w:val="bullet"/>
      <w:lvlText w:val=""/>
      <w:lvlJc w:val="left"/>
      <w:pPr>
        <w:tabs>
          <w:tab w:val="num" w:pos="1620"/>
        </w:tabs>
        <w:ind w:left="1620" w:hanging="420"/>
      </w:pPr>
      <w:rPr>
        <w:rFonts w:ascii="Wingdings" w:hAnsi="Wingdings" w:hint="default"/>
      </w:rPr>
    </w:lvl>
    <w:lvl w:ilvl="3" w:tplc="99BC57DA">
      <w:start w:val="1"/>
      <w:numFmt w:val="bullet"/>
      <w:lvlText w:val=""/>
      <w:lvlJc w:val="left"/>
      <w:pPr>
        <w:tabs>
          <w:tab w:val="num" w:pos="2040"/>
        </w:tabs>
        <w:ind w:left="2040" w:hanging="420"/>
      </w:pPr>
      <w:rPr>
        <w:rFonts w:ascii="Symbol" w:hAnsi="Symbol" w:hint="default"/>
        <w:color w:val="auto"/>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7">
    <w:nsid w:val="7A0C7158"/>
    <w:multiLevelType w:val="multilevel"/>
    <w:tmpl w:val="8FB0C05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0"/>
  </w:num>
  <w:num w:numId="2">
    <w:abstractNumId w:val="27"/>
  </w:num>
  <w:num w:numId="3">
    <w:abstractNumId w:val="0"/>
    <w:lvlOverride w:ilvl="0">
      <w:lvl w:ilvl="0">
        <w:start w:val="1"/>
        <w:numFmt w:val="bullet"/>
        <w:lvlText w:val=""/>
        <w:legacy w:legacy="1" w:legacySpace="0" w:legacyIndent="216"/>
        <w:lvlJc w:val="left"/>
        <w:pPr>
          <w:ind w:left="3096" w:hanging="216"/>
        </w:pPr>
        <w:rPr>
          <w:rFonts w:ascii="Symbol" w:hAnsi="Symbol" w:hint="default"/>
        </w:rPr>
      </w:lvl>
    </w:lvlOverride>
  </w:num>
  <w:num w:numId="4">
    <w:abstractNumId w:val="3"/>
  </w:num>
  <w:num w:numId="5">
    <w:abstractNumId w:val="16"/>
  </w:num>
  <w:num w:numId="6">
    <w:abstractNumId w:val="10"/>
  </w:num>
  <w:num w:numId="7">
    <w:abstractNumId w:val="19"/>
  </w:num>
  <w:num w:numId="8">
    <w:abstractNumId w:val="7"/>
  </w:num>
  <w:num w:numId="9">
    <w:abstractNumId w:val="30"/>
  </w:num>
  <w:num w:numId="10">
    <w:abstractNumId w:val="36"/>
  </w:num>
  <w:num w:numId="11">
    <w:abstractNumId w:val="1"/>
  </w:num>
  <w:num w:numId="12">
    <w:abstractNumId w:val="21"/>
  </w:num>
  <w:num w:numId="13">
    <w:abstractNumId w:val="26"/>
  </w:num>
  <w:num w:numId="14">
    <w:abstractNumId w:val="31"/>
  </w:num>
  <w:num w:numId="15">
    <w:abstractNumId w:val="22"/>
  </w:num>
  <w:num w:numId="16">
    <w:abstractNumId w:val="25"/>
  </w:num>
  <w:num w:numId="17">
    <w:abstractNumId w:val="8"/>
  </w:num>
  <w:num w:numId="18">
    <w:abstractNumId w:val="9"/>
  </w:num>
  <w:num w:numId="19">
    <w:abstractNumId w:val="6"/>
  </w:num>
  <w:num w:numId="20">
    <w:abstractNumId w:val="29"/>
  </w:num>
  <w:num w:numId="21">
    <w:abstractNumId w:val="2"/>
  </w:num>
  <w:num w:numId="22">
    <w:abstractNumId w:val="15"/>
  </w:num>
  <w:num w:numId="23">
    <w:abstractNumId w:val="13"/>
  </w:num>
  <w:num w:numId="24">
    <w:abstractNumId w:val="37"/>
  </w:num>
  <w:num w:numId="25">
    <w:abstractNumId w:val="5"/>
  </w:num>
  <w:num w:numId="26">
    <w:abstractNumId w:val="4"/>
  </w:num>
  <w:num w:numId="27">
    <w:abstractNumId w:val="18"/>
  </w:num>
  <w:num w:numId="28">
    <w:abstractNumId w:val="14"/>
  </w:num>
  <w:num w:numId="29">
    <w:abstractNumId w:val="34"/>
  </w:num>
  <w:num w:numId="30">
    <w:abstractNumId w:val="11"/>
  </w:num>
  <w:num w:numId="31">
    <w:abstractNumId w:val="24"/>
  </w:num>
  <w:num w:numId="32">
    <w:abstractNumId w:val="17"/>
  </w:num>
  <w:num w:numId="33">
    <w:abstractNumId w:val="32"/>
  </w:num>
  <w:num w:numId="34">
    <w:abstractNumId w:val="28"/>
  </w:num>
  <w:num w:numId="35">
    <w:abstractNumId w:val="23"/>
  </w:num>
  <w:num w:numId="36">
    <w:abstractNumId w:val="12"/>
  </w:num>
  <w:num w:numId="37">
    <w:abstractNumId w:val="33"/>
  </w:num>
  <w:num w:numId="3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doNotHyphenateCaps/>
  <w:drawingGridVerticalSpacing w:val="156"/>
  <w:displayHorizontalDrawingGridEvery w:val="0"/>
  <w:displayVerticalDrawingGridEvery w:val="2"/>
  <w:doNotShadeFormData/>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t;Approver 1&gt;" w:val="Customer Project Manager"/>
    <w:docVar w:name="&lt;Approver 2&gt;" w:val="Oracle Project Manager"/>
    <w:docVar w:name="&lt;Company Long Name&gt;" w:val="American Consolidation Service Company"/>
    <w:docVar w:name="&lt;Custom Application Name&gt;" w:val="Warehouse Management System"/>
    <w:docVar w:name="&lt;Document Control Number&gt;" w:val="MD060.1"/>
    <w:docVar w:name="&lt;Form Title&gt;" w:val="Subinventory Transfer By Lot"/>
    <w:docVar w:name="&lt;Left Title&gt;" w:val="Subinventory Transfer By Lot"/>
    <w:docVar w:name="&lt;Organization Name&gt;" w:val="RDC - Tonghui"/>
    <w:docVar w:name="&lt;Subject&gt;" w:val="Subinventory Transfer By Lot"/>
    <w:docVar w:name="AIM_Version" w:val="2.0.5"/>
    <w:docVar w:name="DocumentName" w:val="MD.060 - Module Functional Design"/>
    <w:docVar w:name="MenuFileStack" w:val="AIM.mnu|aimMD.mnu|aimMD.mnu"/>
    <w:docVar w:name="MenuNameStack" w:val="Main Menu|Module Design and Build|MD.060 - Module Functional Design"/>
    <w:docVar w:name="r_American Consolidation Service Company" w:val="&lt;Company Long Name&gt;"/>
    <w:docVar w:name="r_Customer Project Manager" w:val="&lt;Approver 1&gt;"/>
    <w:docVar w:name="r_MD060.1" w:val="&lt;Document Control Number&gt;"/>
    <w:docVar w:name="r_Oracle Project Manager" w:val="&lt;Approver 2&gt;"/>
    <w:docVar w:name="r_RDC - Tonghui" w:val="&lt;Organization Name&gt;"/>
    <w:docVar w:name="r_Subinventory Transfer By Lot" w:val="&lt;Left Title&gt;"/>
    <w:docVar w:name="r_Warehouse Management System" w:val="&lt;Custom Application Name&gt;"/>
  </w:docVars>
  <w:rsids>
    <w:rsidRoot w:val="00F301FA"/>
    <w:rsid w:val="00001406"/>
    <w:rsid w:val="00002BF1"/>
    <w:rsid w:val="000031F7"/>
    <w:rsid w:val="000049C3"/>
    <w:rsid w:val="00006F95"/>
    <w:rsid w:val="00007849"/>
    <w:rsid w:val="00011C7A"/>
    <w:rsid w:val="00011DAD"/>
    <w:rsid w:val="00013D3C"/>
    <w:rsid w:val="000149EE"/>
    <w:rsid w:val="00015A8B"/>
    <w:rsid w:val="00016A08"/>
    <w:rsid w:val="000175AB"/>
    <w:rsid w:val="00022097"/>
    <w:rsid w:val="000252F8"/>
    <w:rsid w:val="00025822"/>
    <w:rsid w:val="00030C90"/>
    <w:rsid w:val="00031965"/>
    <w:rsid w:val="0003419E"/>
    <w:rsid w:val="000378C7"/>
    <w:rsid w:val="000421CE"/>
    <w:rsid w:val="000433F4"/>
    <w:rsid w:val="000449B5"/>
    <w:rsid w:val="000469D8"/>
    <w:rsid w:val="000515F3"/>
    <w:rsid w:val="0005259A"/>
    <w:rsid w:val="000527DB"/>
    <w:rsid w:val="00055296"/>
    <w:rsid w:val="00056B36"/>
    <w:rsid w:val="00060EDA"/>
    <w:rsid w:val="00061A35"/>
    <w:rsid w:val="000622B6"/>
    <w:rsid w:val="00064EB2"/>
    <w:rsid w:val="000660FB"/>
    <w:rsid w:val="00066FD5"/>
    <w:rsid w:val="00067019"/>
    <w:rsid w:val="0007142C"/>
    <w:rsid w:val="00072732"/>
    <w:rsid w:val="00075EA2"/>
    <w:rsid w:val="00075FE8"/>
    <w:rsid w:val="000808D3"/>
    <w:rsid w:val="0008329E"/>
    <w:rsid w:val="00083FE8"/>
    <w:rsid w:val="0008533D"/>
    <w:rsid w:val="000860E4"/>
    <w:rsid w:val="00087EC4"/>
    <w:rsid w:val="00091F2F"/>
    <w:rsid w:val="000970F1"/>
    <w:rsid w:val="00097BFC"/>
    <w:rsid w:val="000A1EF1"/>
    <w:rsid w:val="000A1F65"/>
    <w:rsid w:val="000B0D09"/>
    <w:rsid w:val="000B60EF"/>
    <w:rsid w:val="000C0696"/>
    <w:rsid w:val="000C4023"/>
    <w:rsid w:val="000C668A"/>
    <w:rsid w:val="000D06E0"/>
    <w:rsid w:val="000D1C05"/>
    <w:rsid w:val="000D60D8"/>
    <w:rsid w:val="000D7537"/>
    <w:rsid w:val="000D77E2"/>
    <w:rsid w:val="000E114E"/>
    <w:rsid w:val="000E1AE6"/>
    <w:rsid w:val="000F05F2"/>
    <w:rsid w:val="000F370E"/>
    <w:rsid w:val="000F49CD"/>
    <w:rsid w:val="000F7C86"/>
    <w:rsid w:val="000F7CB2"/>
    <w:rsid w:val="001022AF"/>
    <w:rsid w:val="001023BA"/>
    <w:rsid w:val="00104532"/>
    <w:rsid w:val="0010574F"/>
    <w:rsid w:val="00105BC2"/>
    <w:rsid w:val="001073AA"/>
    <w:rsid w:val="00110085"/>
    <w:rsid w:val="00110712"/>
    <w:rsid w:val="00114805"/>
    <w:rsid w:val="00115866"/>
    <w:rsid w:val="001264C6"/>
    <w:rsid w:val="00130416"/>
    <w:rsid w:val="00131200"/>
    <w:rsid w:val="00135BAD"/>
    <w:rsid w:val="0013609C"/>
    <w:rsid w:val="00141BFD"/>
    <w:rsid w:val="0014299E"/>
    <w:rsid w:val="001434B1"/>
    <w:rsid w:val="001473F3"/>
    <w:rsid w:val="00150601"/>
    <w:rsid w:val="00150CC4"/>
    <w:rsid w:val="00150F96"/>
    <w:rsid w:val="00152A38"/>
    <w:rsid w:val="00155BB2"/>
    <w:rsid w:val="00157CE4"/>
    <w:rsid w:val="0016226D"/>
    <w:rsid w:val="001646E0"/>
    <w:rsid w:val="00164F38"/>
    <w:rsid w:val="00173CF9"/>
    <w:rsid w:val="0017448A"/>
    <w:rsid w:val="0017586F"/>
    <w:rsid w:val="00177802"/>
    <w:rsid w:val="00180186"/>
    <w:rsid w:val="00183837"/>
    <w:rsid w:val="00187981"/>
    <w:rsid w:val="00190E29"/>
    <w:rsid w:val="00192163"/>
    <w:rsid w:val="001941BA"/>
    <w:rsid w:val="00196E47"/>
    <w:rsid w:val="00197916"/>
    <w:rsid w:val="001A0A90"/>
    <w:rsid w:val="001A19BB"/>
    <w:rsid w:val="001A325D"/>
    <w:rsid w:val="001A3909"/>
    <w:rsid w:val="001A56EB"/>
    <w:rsid w:val="001A572A"/>
    <w:rsid w:val="001A6EB9"/>
    <w:rsid w:val="001A79D0"/>
    <w:rsid w:val="001B29BD"/>
    <w:rsid w:val="001B49A6"/>
    <w:rsid w:val="001B520D"/>
    <w:rsid w:val="001B534A"/>
    <w:rsid w:val="001B6BA8"/>
    <w:rsid w:val="001B7230"/>
    <w:rsid w:val="001B7F01"/>
    <w:rsid w:val="001C31D7"/>
    <w:rsid w:val="001C360C"/>
    <w:rsid w:val="001C39A9"/>
    <w:rsid w:val="001C425B"/>
    <w:rsid w:val="001C4BA5"/>
    <w:rsid w:val="001C4F89"/>
    <w:rsid w:val="001C7FF9"/>
    <w:rsid w:val="001D02DF"/>
    <w:rsid w:val="001D0B42"/>
    <w:rsid w:val="001D0E4F"/>
    <w:rsid w:val="001D5BA6"/>
    <w:rsid w:val="001D6674"/>
    <w:rsid w:val="001D7F1F"/>
    <w:rsid w:val="001E0013"/>
    <w:rsid w:val="001E13EC"/>
    <w:rsid w:val="001E17D6"/>
    <w:rsid w:val="001E1EBE"/>
    <w:rsid w:val="001E3591"/>
    <w:rsid w:val="001E370B"/>
    <w:rsid w:val="001F131B"/>
    <w:rsid w:val="001F1C44"/>
    <w:rsid w:val="001F53D3"/>
    <w:rsid w:val="002013C1"/>
    <w:rsid w:val="00206E13"/>
    <w:rsid w:val="00210F52"/>
    <w:rsid w:val="0021141C"/>
    <w:rsid w:val="00211DCF"/>
    <w:rsid w:val="00213E5E"/>
    <w:rsid w:val="00213E63"/>
    <w:rsid w:val="00214B80"/>
    <w:rsid w:val="00217754"/>
    <w:rsid w:val="00221862"/>
    <w:rsid w:val="00222033"/>
    <w:rsid w:val="002229F8"/>
    <w:rsid w:val="00225747"/>
    <w:rsid w:val="00225D3E"/>
    <w:rsid w:val="00225F69"/>
    <w:rsid w:val="00227FB6"/>
    <w:rsid w:val="002307B6"/>
    <w:rsid w:val="00230DD1"/>
    <w:rsid w:val="00233E7C"/>
    <w:rsid w:val="0023671D"/>
    <w:rsid w:val="00237CBB"/>
    <w:rsid w:val="00240088"/>
    <w:rsid w:val="0024291D"/>
    <w:rsid w:val="002429DE"/>
    <w:rsid w:val="00254968"/>
    <w:rsid w:val="00255973"/>
    <w:rsid w:val="00260F58"/>
    <w:rsid w:val="00262C8B"/>
    <w:rsid w:val="00263770"/>
    <w:rsid w:val="002638BA"/>
    <w:rsid w:val="00270C37"/>
    <w:rsid w:val="00272EBE"/>
    <w:rsid w:val="00276948"/>
    <w:rsid w:val="00281602"/>
    <w:rsid w:val="00281914"/>
    <w:rsid w:val="0028216D"/>
    <w:rsid w:val="00286679"/>
    <w:rsid w:val="00290132"/>
    <w:rsid w:val="00292A41"/>
    <w:rsid w:val="00297706"/>
    <w:rsid w:val="002A101C"/>
    <w:rsid w:val="002A1281"/>
    <w:rsid w:val="002A1D25"/>
    <w:rsid w:val="002A3157"/>
    <w:rsid w:val="002A67DC"/>
    <w:rsid w:val="002B06C2"/>
    <w:rsid w:val="002B1844"/>
    <w:rsid w:val="002B222B"/>
    <w:rsid w:val="002B4501"/>
    <w:rsid w:val="002B695F"/>
    <w:rsid w:val="002C1C95"/>
    <w:rsid w:val="002C1FEF"/>
    <w:rsid w:val="002C33C2"/>
    <w:rsid w:val="002C3AF8"/>
    <w:rsid w:val="002C5C64"/>
    <w:rsid w:val="002C6716"/>
    <w:rsid w:val="002C7F7B"/>
    <w:rsid w:val="002D3E97"/>
    <w:rsid w:val="002D4453"/>
    <w:rsid w:val="002E029A"/>
    <w:rsid w:val="002E4845"/>
    <w:rsid w:val="002E48E5"/>
    <w:rsid w:val="002E557A"/>
    <w:rsid w:val="002E7EF7"/>
    <w:rsid w:val="002F0AB8"/>
    <w:rsid w:val="002F455C"/>
    <w:rsid w:val="00300B3A"/>
    <w:rsid w:val="00300D46"/>
    <w:rsid w:val="00302F55"/>
    <w:rsid w:val="003044E9"/>
    <w:rsid w:val="00304DD4"/>
    <w:rsid w:val="00304EA0"/>
    <w:rsid w:val="00306724"/>
    <w:rsid w:val="003103FF"/>
    <w:rsid w:val="00314CB3"/>
    <w:rsid w:val="00317D93"/>
    <w:rsid w:val="00317F69"/>
    <w:rsid w:val="00321E58"/>
    <w:rsid w:val="00323D93"/>
    <w:rsid w:val="00324375"/>
    <w:rsid w:val="00326360"/>
    <w:rsid w:val="00327845"/>
    <w:rsid w:val="003332E5"/>
    <w:rsid w:val="00334F1D"/>
    <w:rsid w:val="00335330"/>
    <w:rsid w:val="00336214"/>
    <w:rsid w:val="00340F15"/>
    <w:rsid w:val="003434E1"/>
    <w:rsid w:val="00344532"/>
    <w:rsid w:val="0035027E"/>
    <w:rsid w:val="00352DD6"/>
    <w:rsid w:val="00353B5D"/>
    <w:rsid w:val="00355D54"/>
    <w:rsid w:val="00356281"/>
    <w:rsid w:val="00357D69"/>
    <w:rsid w:val="00362A39"/>
    <w:rsid w:val="00362EA7"/>
    <w:rsid w:val="00363405"/>
    <w:rsid w:val="00363C31"/>
    <w:rsid w:val="00364335"/>
    <w:rsid w:val="00365A1A"/>
    <w:rsid w:val="00366A7F"/>
    <w:rsid w:val="00367C41"/>
    <w:rsid w:val="00372D2A"/>
    <w:rsid w:val="0037337E"/>
    <w:rsid w:val="00375F02"/>
    <w:rsid w:val="00384BBD"/>
    <w:rsid w:val="0038512D"/>
    <w:rsid w:val="0038766E"/>
    <w:rsid w:val="00387EBB"/>
    <w:rsid w:val="0039074E"/>
    <w:rsid w:val="003914AF"/>
    <w:rsid w:val="00391C11"/>
    <w:rsid w:val="00391E7E"/>
    <w:rsid w:val="00393DCC"/>
    <w:rsid w:val="003940DC"/>
    <w:rsid w:val="003A1FC3"/>
    <w:rsid w:val="003A2124"/>
    <w:rsid w:val="003A2700"/>
    <w:rsid w:val="003A3391"/>
    <w:rsid w:val="003A5EE4"/>
    <w:rsid w:val="003A65B7"/>
    <w:rsid w:val="003A75E5"/>
    <w:rsid w:val="003B50C6"/>
    <w:rsid w:val="003B5B9A"/>
    <w:rsid w:val="003B72BC"/>
    <w:rsid w:val="003C2F4C"/>
    <w:rsid w:val="003C3AB5"/>
    <w:rsid w:val="003C4222"/>
    <w:rsid w:val="003C5203"/>
    <w:rsid w:val="003C6871"/>
    <w:rsid w:val="003D0B62"/>
    <w:rsid w:val="003E246D"/>
    <w:rsid w:val="003E624C"/>
    <w:rsid w:val="003F0E3D"/>
    <w:rsid w:val="00402051"/>
    <w:rsid w:val="004027D2"/>
    <w:rsid w:val="00402E43"/>
    <w:rsid w:val="00402F80"/>
    <w:rsid w:val="00403467"/>
    <w:rsid w:val="00405105"/>
    <w:rsid w:val="0040529F"/>
    <w:rsid w:val="00406B15"/>
    <w:rsid w:val="00410C1A"/>
    <w:rsid w:val="00411827"/>
    <w:rsid w:val="0041223B"/>
    <w:rsid w:val="0041284C"/>
    <w:rsid w:val="00422613"/>
    <w:rsid w:val="00422D9E"/>
    <w:rsid w:val="00424B30"/>
    <w:rsid w:val="00425C56"/>
    <w:rsid w:val="0043265C"/>
    <w:rsid w:val="0043382F"/>
    <w:rsid w:val="00436E3F"/>
    <w:rsid w:val="0044268C"/>
    <w:rsid w:val="004447EE"/>
    <w:rsid w:val="004456FE"/>
    <w:rsid w:val="004469EB"/>
    <w:rsid w:val="0045103D"/>
    <w:rsid w:val="00452D7B"/>
    <w:rsid w:val="00454071"/>
    <w:rsid w:val="004557C5"/>
    <w:rsid w:val="00456053"/>
    <w:rsid w:val="004607EB"/>
    <w:rsid w:val="00460AD9"/>
    <w:rsid w:val="00462C3F"/>
    <w:rsid w:val="00464A86"/>
    <w:rsid w:val="0046541B"/>
    <w:rsid w:val="00465B85"/>
    <w:rsid w:val="00466A9D"/>
    <w:rsid w:val="00473326"/>
    <w:rsid w:val="00475FDD"/>
    <w:rsid w:val="00484A39"/>
    <w:rsid w:val="004861B0"/>
    <w:rsid w:val="00490846"/>
    <w:rsid w:val="0049182D"/>
    <w:rsid w:val="004937AA"/>
    <w:rsid w:val="00496B28"/>
    <w:rsid w:val="004A3B59"/>
    <w:rsid w:val="004A4463"/>
    <w:rsid w:val="004A5797"/>
    <w:rsid w:val="004A5A4C"/>
    <w:rsid w:val="004A7265"/>
    <w:rsid w:val="004A7636"/>
    <w:rsid w:val="004B18D2"/>
    <w:rsid w:val="004B1B76"/>
    <w:rsid w:val="004B331B"/>
    <w:rsid w:val="004B3D59"/>
    <w:rsid w:val="004B5DE9"/>
    <w:rsid w:val="004C27F8"/>
    <w:rsid w:val="004C2F82"/>
    <w:rsid w:val="004C693A"/>
    <w:rsid w:val="004D1AD4"/>
    <w:rsid w:val="004D343D"/>
    <w:rsid w:val="004D60C7"/>
    <w:rsid w:val="004D7CE2"/>
    <w:rsid w:val="004E2AA5"/>
    <w:rsid w:val="004E5F91"/>
    <w:rsid w:val="004E6B81"/>
    <w:rsid w:val="004E7334"/>
    <w:rsid w:val="004E7A02"/>
    <w:rsid w:val="004F0C3A"/>
    <w:rsid w:val="004F25E9"/>
    <w:rsid w:val="004F3658"/>
    <w:rsid w:val="00501CEB"/>
    <w:rsid w:val="005037E9"/>
    <w:rsid w:val="00503CD6"/>
    <w:rsid w:val="00505513"/>
    <w:rsid w:val="005066F0"/>
    <w:rsid w:val="00515145"/>
    <w:rsid w:val="00517707"/>
    <w:rsid w:val="00517C6C"/>
    <w:rsid w:val="00520461"/>
    <w:rsid w:val="00523493"/>
    <w:rsid w:val="00523940"/>
    <w:rsid w:val="00530BF6"/>
    <w:rsid w:val="00531B88"/>
    <w:rsid w:val="00531D59"/>
    <w:rsid w:val="00535191"/>
    <w:rsid w:val="00535B4A"/>
    <w:rsid w:val="0053680E"/>
    <w:rsid w:val="0053756C"/>
    <w:rsid w:val="00537F49"/>
    <w:rsid w:val="005412F2"/>
    <w:rsid w:val="00544702"/>
    <w:rsid w:val="00546034"/>
    <w:rsid w:val="00546CDC"/>
    <w:rsid w:val="00553A9D"/>
    <w:rsid w:val="0055421D"/>
    <w:rsid w:val="005562DC"/>
    <w:rsid w:val="00561C86"/>
    <w:rsid w:val="00562FD1"/>
    <w:rsid w:val="005634BA"/>
    <w:rsid w:val="0056407D"/>
    <w:rsid w:val="005677C4"/>
    <w:rsid w:val="00567FFB"/>
    <w:rsid w:val="005733B1"/>
    <w:rsid w:val="00573416"/>
    <w:rsid w:val="00581508"/>
    <w:rsid w:val="005838F5"/>
    <w:rsid w:val="00585B68"/>
    <w:rsid w:val="00586013"/>
    <w:rsid w:val="00586323"/>
    <w:rsid w:val="005900BC"/>
    <w:rsid w:val="00590A8E"/>
    <w:rsid w:val="00592E2E"/>
    <w:rsid w:val="005A1969"/>
    <w:rsid w:val="005A2682"/>
    <w:rsid w:val="005A37D9"/>
    <w:rsid w:val="005A38BF"/>
    <w:rsid w:val="005A399D"/>
    <w:rsid w:val="005A3B0E"/>
    <w:rsid w:val="005A5975"/>
    <w:rsid w:val="005A5D9A"/>
    <w:rsid w:val="005B00C7"/>
    <w:rsid w:val="005B272C"/>
    <w:rsid w:val="005B2779"/>
    <w:rsid w:val="005B4D6A"/>
    <w:rsid w:val="005B57DD"/>
    <w:rsid w:val="005B5D9E"/>
    <w:rsid w:val="005B65F1"/>
    <w:rsid w:val="005C3CBB"/>
    <w:rsid w:val="005C46AD"/>
    <w:rsid w:val="005C5BB1"/>
    <w:rsid w:val="005D05AB"/>
    <w:rsid w:val="005D397D"/>
    <w:rsid w:val="005D5513"/>
    <w:rsid w:val="005D67B1"/>
    <w:rsid w:val="005D7A47"/>
    <w:rsid w:val="005E48B8"/>
    <w:rsid w:val="005E7AEF"/>
    <w:rsid w:val="005F06A5"/>
    <w:rsid w:val="005F16FE"/>
    <w:rsid w:val="005F1CB3"/>
    <w:rsid w:val="005F2B91"/>
    <w:rsid w:val="005F2F0B"/>
    <w:rsid w:val="005F37B0"/>
    <w:rsid w:val="005F3CBD"/>
    <w:rsid w:val="005F4818"/>
    <w:rsid w:val="005F4F1D"/>
    <w:rsid w:val="005F5C07"/>
    <w:rsid w:val="005F68B1"/>
    <w:rsid w:val="0060063B"/>
    <w:rsid w:val="0060132F"/>
    <w:rsid w:val="00602661"/>
    <w:rsid w:val="00604966"/>
    <w:rsid w:val="00607F2A"/>
    <w:rsid w:val="006129DC"/>
    <w:rsid w:val="00615D67"/>
    <w:rsid w:val="00616CBE"/>
    <w:rsid w:val="006177C1"/>
    <w:rsid w:val="006213BF"/>
    <w:rsid w:val="00623999"/>
    <w:rsid w:val="00624561"/>
    <w:rsid w:val="00624662"/>
    <w:rsid w:val="006307E6"/>
    <w:rsid w:val="00634AEE"/>
    <w:rsid w:val="00636D4D"/>
    <w:rsid w:val="00636F40"/>
    <w:rsid w:val="006372EC"/>
    <w:rsid w:val="00637B87"/>
    <w:rsid w:val="00645953"/>
    <w:rsid w:val="00645E2F"/>
    <w:rsid w:val="00650B90"/>
    <w:rsid w:val="00651A99"/>
    <w:rsid w:val="00652AE1"/>
    <w:rsid w:val="006534BD"/>
    <w:rsid w:val="006535B8"/>
    <w:rsid w:val="006537FF"/>
    <w:rsid w:val="0065512A"/>
    <w:rsid w:val="0065771A"/>
    <w:rsid w:val="0066488F"/>
    <w:rsid w:val="0066498C"/>
    <w:rsid w:val="00666B65"/>
    <w:rsid w:val="006676F9"/>
    <w:rsid w:val="00675253"/>
    <w:rsid w:val="00675F52"/>
    <w:rsid w:val="00677542"/>
    <w:rsid w:val="00677FE3"/>
    <w:rsid w:val="00680AF7"/>
    <w:rsid w:val="00680D28"/>
    <w:rsid w:val="00681235"/>
    <w:rsid w:val="00681344"/>
    <w:rsid w:val="00682A0A"/>
    <w:rsid w:val="00683CAF"/>
    <w:rsid w:val="00686126"/>
    <w:rsid w:val="00687EF4"/>
    <w:rsid w:val="00690860"/>
    <w:rsid w:val="00694FD0"/>
    <w:rsid w:val="00695FA6"/>
    <w:rsid w:val="006A00E9"/>
    <w:rsid w:val="006A03B1"/>
    <w:rsid w:val="006A146E"/>
    <w:rsid w:val="006A2011"/>
    <w:rsid w:val="006A5C19"/>
    <w:rsid w:val="006A6327"/>
    <w:rsid w:val="006B1980"/>
    <w:rsid w:val="006B79B3"/>
    <w:rsid w:val="006C073B"/>
    <w:rsid w:val="006C3A1D"/>
    <w:rsid w:val="006C4186"/>
    <w:rsid w:val="006C4D45"/>
    <w:rsid w:val="006D1900"/>
    <w:rsid w:val="006D596E"/>
    <w:rsid w:val="006E0977"/>
    <w:rsid w:val="006E6430"/>
    <w:rsid w:val="006E7C21"/>
    <w:rsid w:val="006F06D9"/>
    <w:rsid w:val="006F35EE"/>
    <w:rsid w:val="006F3AF8"/>
    <w:rsid w:val="006F6650"/>
    <w:rsid w:val="006F75E2"/>
    <w:rsid w:val="007007EB"/>
    <w:rsid w:val="00700B94"/>
    <w:rsid w:val="00701767"/>
    <w:rsid w:val="00703905"/>
    <w:rsid w:val="00710019"/>
    <w:rsid w:val="00711237"/>
    <w:rsid w:val="00712A07"/>
    <w:rsid w:val="007136E0"/>
    <w:rsid w:val="00714340"/>
    <w:rsid w:val="007144CF"/>
    <w:rsid w:val="007169E6"/>
    <w:rsid w:val="00716A8C"/>
    <w:rsid w:val="00721248"/>
    <w:rsid w:val="0072607C"/>
    <w:rsid w:val="00730C9B"/>
    <w:rsid w:val="00731F43"/>
    <w:rsid w:val="0073338C"/>
    <w:rsid w:val="00734757"/>
    <w:rsid w:val="00735C51"/>
    <w:rsid w:val="00737AB4"/>
    <w:rsid w:val="00743B55"/>
    <w:rsid w:val="00747E75"/>
    <w:rsid w:val="00752803"/>
    <w:rsid w:val="00753E2F"/>
    <w:rsid w:val="007550CF"/>
    <w:rsid w:val="00760394"/>
    <w:rsid w:val="00760EB0"/>
    <w:rsid w:val="0076304F"/>
    <w:rsid w:val="00764B8F"/>
    <w:rsid w:val="0076562E"/>
    <w:rsid w:val="00771031"/>
    <w:rsid w:val="0077345A"/>
    <w:rsid w:val="00775378"/>
    <w:rsid w:val="00776041"/>
    <w:rsid w:val="00777299"/>
    <w:rsid w:val="00782A2E"/>
    <w:rsid w:val="00782ED7"/>
    <w:rsid w:val="00783A81"/>
    <w:rsid w:val="0078461E"/>
    <w:rsid w:val="00786AB5"/>
    <w:rsid w:val="00790443"/>
    <w:rsid w:val="00793CD9"/>
    <w:rsid w:val="00796571"/>
    <w:rsid w:val="00796813"/>
    <w:rsid w:val="007A366F"/>
    <w:rsid w:val="007A7A25"/>
    <w:rsid w:val="007B2066"/>
    <w:rsid w:val="007B31AD"/>
    <w:rsid w:val="007B33FD"/>
    <w:rsid w:val="007B60B7"/>
    <w:rsid w:val="007C047B"/>
    <w:rsid w:val="007C08AE"/>
    <w:rsid w:val="007C0CB8"/>
    <w:rsid w:val="007C3964"/>
    <w:rsid w:val="007C4F24"/>
    <w:rsid w:val="007D0D8F"/>
    <w:rsid w:val="007D47B4"/>
    <w:rsid w:val="007D53C3"/>
    <w:rsid w:val="007D74C6"/>
    <w:rsid w:val="007D7850"/>
    <w:rsid w:val="007E0BF2"/>
    <w:rsid w:val="007E198B"/>
    <w:rsid w:val="007E389B"/>
    <w:rsid w:val="007E4BFE"/>
    <w:rsid w:val="007E69B6"/>
    <w:rsid w:val="007E75CB"/>
    <w:rsid w:val="007F0891"/>
    <w:rsid w:val="007F1585"/>
    <w:rsid w:val="007F3913"/>
    <w:rsid w:val="007F5998"/>
    <w:rsid w:val="007F5EC9"/>
    <w:rsid w:val="007F6A7E"/>
    <w:rsid w:val="007F77C3"/>
    <w:rsid w:val="0080640C"/>
    <w:rsid w:val="0081006E"/>
    <w:rsid w:val="008229F6"/>
    <w:rsid w:val="0082365D"/>
    <w:rsid w:val="008244D0"/>
    <w:rsid w:val="00825CCE"/>
    <w:rsid w:val="008267B5"/>
    <w:rsid w:val="00833E58"/>
    <w:rsid w:val="0083637E"/>
    <w:rsid w:val="00841D7F"/>
    <w:rsid w:val="00845D25"/>
    <w:rsid w:val="00846B1B"/>
    <w:rsid w:val="0085097F"/>
    <w:rsid w:val="00851541"/>
    <w:rsid w:val="00852358"/>
    <w:rsid w:val="00853AFB"/>
    <w:rsid w:val="0085492F"/>
    <w:rsid w:val="00855755"/>
    <w:rsid w:val="008563B6"/>
    <w:rsid w:val="008573E0"/>
    <w:rsid w:val="00867446"/>
    <w:rsid w:val="00867DF3"/>
    <w:rsid w:val="00871C9D"/>
    <w:rsid w:val="008732DB"/>
    <w:rsid w:val="00874360"/>
    <w:rsid w:val="00877E9C"/>
    <w:rsid w:val="00882BFE"/>
    <w:rsid w:val="00883B17"/>
    <w:rsid w:val="008843B9"/>
    <w:rsid w:val="008850F9"/>
    <w:rsid w:val="00886265"/>
    <w:rsid w:val="00887438"/>
    <w:rsid w:val="00890753"/>
    <w:rsid w:val="00893531"/>
    <w:rsid w:val="008A09FD"/>
    <w:rsid w:val="008A1E71"/>
    <w:rsid w:val="008A2C57"/>
    <w:rsid w:val="008A6079"/>
    <w:rsid w:val="008A679D"/>
    <w:rsid w:val="008A6E34"/>
    <w:rsid w:val="008B0C68"/>
    <w:rsid w:val="008B4323"/>
    <w:rsid w:val="008B56D2"/>
    <w:rsid w:val="008B6108"/>
    <w:rsid w:val="008C20EB"/>
    <w:rsid w:val="008C37AF"/>
    <w:rsid w:val="008C49FE"/>
    <w:rsid w:val="008C700C"/>
    <w:rsid w:val="008D259E"/>
    <w:rsid w:val="008D2D9F"/>
    <w:rsid w:val="008D729A"/>
    <w:rsid w:val="008E2827"/>
    <w:rsid w:val="008E7F39"/>
    <w:rsid w:val="008F2017"/>
    <w:rsid w:val="008F22A5"/>
    <w:rsid w:val="008F22C4"/>
    <w:rsid w:val="008F75B6"/>
    <w:rsid w:val="009005EF"/>
    <w:rsid w:val="00902C6B"/>
    <w:rsid w:val="00903C0B"/>
    <w:rsid w:val="009041D4"/>
    <w:rsid w:val="00905BCB"/>
    <w:rsid w:val="0090617A"/>
    <w:rsid w:val="0090661E"/>
    <w:rsid w:val="00907F6A"/>
    <w:rsid w:val="00910D6D"/>
    <w:rsid w:val="0091404A"/>
    <w:rsid w:val="009225F9"/>
    <w:rsid w:val="00923A82"/>
    <w:rsid w:val="009249BE"/>
    <w:rsid w:val="00924B2E"/>
    <w:rsid w:val="00927944"/>
    <w:rsid w:val="009300E2"/>
    <w:rsid w:val="00931594"/>
    <w:rsid w:val="009321E1"/>
    <w:rsid w:val="00932BFE"/>
    <w:rsid w:val="00934806"/>
    <w:rsid w:val="00934C9C"/>
    <w:rsid w:val="00936BD5"/>
    <w:rsid w:val="00937D93"/>
    <w:rsid w:val="00940781"/>
    <w:rsid w:val="009420D3"/>
    <w:rsid w:val="009432C2"/>
    <w:rsid w:val="00946406"/>
    <w:rsid w:val="009516D1"/>
    <w:rsid w:val="009523CF"/>
    <w:rsid w:val="00955A66"/>
    <w:rsid w:val="009605F1"/>
    <w:rsid w:val="0096431D"/>
    <w:rsid w:val="00965AC1"/>
    <w:rsid w:val="00966246"/>
    <w:rsid w:val="00967FA0"/>
    <w:rsid w:val="009701CC"/>
    <w:rsid w:val="00970A68"/>
    <w:rsid w:val="00974D48"/>
    <w:rsid w:val="00976D11"/>
    <w:rsid w:val="00977C3F"/>
    <w:rsid w:val="0098028C"/>
    <w:rsid w:val="00981CDF"/>
    <w:rsid w:val="00984A5E"/>
    <w:rsid w:val="0098543F"/>
    <w:rsid w:val="00985E74"/>
    <w:rsid w:val="009877AF"/>
    <w:rsid w:val="00992547"/>
    <w:rsid w:val="009945AC"/>
    <w:rsid w:val="00994BF1"/>
    <w:rsid w:val="0099736C"/>
    <w:rsid w:val="009A1EEA"/>
    <w:rsid w:val="009A4ADD"/>
    <w:rsid w:val="009A6862"/>
    <w:rsid w:val="009A7C85"/>
    <w:rsid w:val="009A7F85"/>
    <w:rsid w:val="009B295C"/>
    <w:rsid w:val="009B4A25"/>
    <w:rsid w:val="009B543E"/>
    <w:rsid w:val="009B6EAB"/>
    <w:rsid w:val="009B75E2"/>
    <w:rsid w:val="009C046B"/>
    <w:rsid w:val="009C2212"/>
    <w:rsid w:val="009C6274"/>
    <w:rsid w:val="009D2DFD"/>
    <w:rsid w:val="009D2E31"/>
    <w:rsid w:val="009D4D99"/>
    <w:rsid w:val="009D4DEF"/>
    <w:rsid w:val="009D6ACF"/>
    <w:rsid w:val="009D75D3"/>
    <w:rsid w:val="009E0D1A"/>
    <w:rsid w:val="009E13DE"/>
    <w:rsid w:val="009E1DF8"/>
    <w:rsid w:val="009E3DF5"/>
    <w:rsid w:val="009E40D3"/>
    <w:rsid w:val="009E45E8"/>
    <w:rsid w:val="009F1857"/>
    <w:rsid w:val="009F191C"/>
    <w:rsid w:val="009F3404"/>
    <w:rsid w:val="009F3BA1"/>
    <w:rsid w:val="009F7095"/>
    <w:rsid w:val="00A00B19"/>
    <w:rsid w:val="00A02F84"/>
    <w:rsid w:val="00A034AB"/>
    <w:rsid w:val="00A03FA3"/>
    <w:rsid w:val="00A06D3F"/>
    <w:rsid w:val="00A07D4D"/>
    <w:rsid w:val="00A1186F"/>
    <w:rsid w:val="00A12119"/>
    <w:rsid w:val="00A13D06"/>
    <w:rsid w:val="00A14478"/>
    <w:rsid w:val="00A15322"/>
    <w:rsid w:val="00A157B7"/>
    <w:rsid w:val="00A15BD2"/>
    <w:rsid w:val="00A17EED"/>
    <w:rsid w:val="00A24AAB"/>
    <w:rsid w:val="00A2573C"/>
    <w:rsid w:val="00A26888"/>
    <w:rsid w:val="00A26D5C"/>
    <w:rsid w:val="00A26F94"/>
    <w:rsid w:val="00A345E6"/>
    <w:rsid w:val="00A34E5B"/>
    <w:rsid w:val="00A35237"/>
    <w:rsid w:val="00A35258"/>
    <w:rsid w:val="00A35E5B"/>
    <w:rsid w:val="00A3642C"/>
    <w:rsid w:val="00A42379"/>
    <w:rsid w:val="00A5200E"/>
    <w:rsid w:val="00A547ED"/>
    <w:rsid w:val="00A54DC1"/>
    <w:rsid w:val="00A577EF"/>
    <w:rsid w:val="00A57868"/>
    <w:rsid w:val="00A60A6D"/>
    <w:rsid w:val="00A60F13"/>
    <w:rsid w:val="00A63D1B"/>
    <w:rsid w:val="00A63E5B"/>
    <w:rsid w:val="00A65379"/>
    <w:rsid w:val="00A724BB"/>
    <w:rsid w:val="00A7272C"/>
    <w:rsid w:val="00A80DD9"/>
    <w:rsid w:val="00A82CE6"/>
    <w:rsid w:val="00A86989"/>
    <w:rsid w:val="00A95690"/>
    <w:rsid w:val="00AA36B6"/>
    <w:rsid w:val="00AA511F"/>
    <w:rsid w:val="00AA73FB"/>
    <w:rsid w:val="00AB1A8B"/>
    <w:rsid w:val="00AB2F30"/>
    <w:rsid w:val="00AB3896"/>
    <w:rsid w:val="00AB40C8"/>
    <w:rsid w:val="00AB47BC"/>
    <w:rsid w:val="00AB5F59"/>
    <w:rsid w:val="00AB6963"/>
    <w:rsid w:val="00AC0444"/>
    <w:rsid w:val="00AC09A1"/>
    <w:rsid w:val="00AC56D3"/>
    <w:rsid w:val="00AD41FE"/>
    <w:rsid w:val="00AD480B"/>
    <w:rsid w:val="00AD4FE6"/>
    <w:rsid w:val="00AD5590"/>
    <w:rsid w:val="00AD5A77"/>
    <w:rsid w:val="00AD5BDB"/>
    <w:rsid w:val="00AD64E2"/>
    <w:rsid w:val="00AE2C5B"/>
    <w:rsid w:val="00AE4481"/>
    <w:rsid w:val="00AE565F"/>
    <w:rsid w:val="00AE658B"/>
    <w:rsid w:val="00AF2A63"/>
    <w:rsid w:val="00AF2E20"/>
    <w:rsid w:val="00AF383E"/>
    <w:rsid w:val="00AF6EBF"/>
    <w:rsid w:val="00B005CB"/>
    <w:rsid w:val="00B03236"/>
    <w:rsid w:val="00B03851"/>
    <w:rsid w:val="00B03F9F"/>
    <w:rsid w:val="00B0687F"/>
    <w:rsid w:val="00B10B1D"/>
    <w:rsid w:val="00B14792"/>
    <w:rsid w:val="00B14879"/>
    <w:rsid w:val="00B14F59"/>
    <w:rsid w:val="00B15665"/>
    <w:rsid w:val="00B2079E"/>
    <w:rsid w:val="00B21A52"/>
    <w:rsid w:val="00B228B5"/>
    <w:rsid w:val="00B22DAE"/>
    <w:rsid w:val="00B23513"/>
    <w:rsid w:val="00B273DB"/>
    <w:rsid w:val="00B310F9"/>
    <w:rsid w:val="00B33BD1"/>
    <w:rsid w:val="00B347CC"/>
    <w:rsid w:val="00B354B5"/>
    <w:rsid w:val="00B4063E"/>
    <w:rsid w:val="00B40DB9"/>
    <w:rsid w:val="00B43252"/>
    <w:rsid w:val="00B45FB1"/>
    <w:rsid w:val="00B47E7F"/>
    <w:rsid w:val="00B50D93"/>
    <w:rsid w:val="00B51005"/>
    <w:rsid w:val="00B527C7"/>
    <w:rsid w:val="00B55BA9"/>
    <w:rsid w:val="00B56D3E"/>
    <w:rsid w:val="00B60F22"/>
    <w:rsid w:val="00B61071"/>
    <w:rsid w:val="00B617C5"/>
    <w:rsid w:val="00B663C0"/>
    <w:rsid w:val="00B67070"/>
    <w:rsid w:val="00B672F8"/>
    <w:rsid w:val="00B75D75"/>
    <w:rsid w:val="00B7685F"/>
    <w:rsid w:val="00B815F5"/>
    <w:rsid w:val="00B90B3F"/>
    <w:rsid w:val="00B91ED0"/>
    <w:rsid w:val="00B91F86"/>
    <w:rsid w:val="00B9391A"/>
    <w:rsid w:val="00B95D27"/>
    <w:rsid w:val="00BA2B01"/>
    <w:rsid w:val="00BA2E26"/>
    <w:rsid w:val="00BA3284"/>
    <w:rsid w:val="00BA357F"/>
    <w:rsid w:val="00BA3758"/>
    <w:rsid w:val="00BA406A"/>
    <w:rsid w:val="00BA4202"/>
    <w:rsid w:val="00BA4230"/>
    <w:rsid w:val="00BA4652"/>
    <w:rsid w:val="00BA4D8C"/>
    <w:rsid w:val="00BA62BE"/>
    <w:rsid w:val="00BA6766"/>
    <w:rsid w:val="00BB0B53"/>
    <w:rsid w:val="00BB4E21"/>
    <w:rsid w:val="00BB5DF7"/>
    <w:rsid w:val="00BB70B5"/>
    <w:rsid w:val="00BB7759"/>
    <w:rsid w:val="00BC12EB"/>
    <w:rsid w:val="00BC14A7"/>
    <w:rsid w:val="00BC1A08"/>
    <w:rsid w:val="00BC7967"/>
    <w:rsid w:val="00BD1D93"/>
    <w:rsid w:val="00BD3660"/>
    <w:rsid w:val="00BD73CD"/>
    <w:rsid w:val="00BE3208"/>
    <w:rsid w:val="00BF2B20"/>
    <w:rsid w:val="00BF3347"/>
    <w:rsid w:val="00BF4A8D"/>
    <w:rsid w:val="00C076DB"/>
    <w:rsid w:val="00C129DF"/>
    <w:rsid w:val="00C13813"/>
    <w:rsid w:val="00C15837"/>
    <w:rsid w:val="00C1660C"/>
    <w:rsid w:val="00C205CE"/>
    <w:rsid w:val="00C341B3"/>
    <w:rsid w:val="00C34513"/>
    <w:rsid w:val="00C37CAF"/>
    <w:rsid w:val="00C4229A"/>
    <w:rsid w:val="00C42EE2"/>
    <w:rsid w:val="00C43836"/>
    <w:rsid w:val="00C476CB"/>
    <w:rsid w:val="00C50BD3"/>
    <w:rsid w:val="00C514F6"/>
    <w:rsid w:val="00C56F5F"/>
    <w:rsid w:val="00C63FF3"/>
    <w:rsid w:val="00C65E4D"/>
    <w:rsid w:val="00C6655F"/>
    <w:rsid w:val="00C73935"/>
    <w:rsid w:val="00C73DF4"/>
    <w:rsid w:val="00C73F05"/>
    <w:rsid w:val="00C7427A"/>
    <w:rsid w:val="00C80BAC"/>
    <w:rsid w:val="00C81EFC"/>
    <w:rsid w:val="00C82B63"/>
    <w:rsid w:val="00C84382"/>
    <w:rsid w:val="00C84880"/>
    <w:rsid w:val="00C85FBC"/>
    <w:rsid w:val="00C9086E"/>
    <w:rsid w:val="00C90C63"/>
    <w:rsid w:val="00C92488"/>
    <w:rsid w:val="00CA2844"/>
    <w:rsid w:val="00CA4219"/>
    <w:rsid w:val="00CA4BC0"/>
    <w:rsid w:val="00CA5E20"/>
    <w:rsid w:val="00CB045F"/>
    <w:rsid w:val="00CB141F"/>
    <w:rsid w:val="00CB14D9"/>
    <w:rsid w:val="00CB24A7"/>
    <w:rsid w:val="00CB275E"/>
    <w:rsid w:val="00CB3721"/>
    <w:rsid w:val="00CB3AC8"/>
    <w:rsid w:val="00CB43B9"/>
    <w:rsid w:val="00CB6252"/>
    <w:rsid w:val="00CB6DE5"/>
    <w:rsid w:val="00CC348F"/>
    <w:rsid w:val="00CC3738"/>
    <w:rsid w:val="00CC3B49"/>
    <w:rsid w:val="00CC68B5"/>
    <w:rsid w:val="00CD1CF7"/>
    <w:rsid w:val="00CD3B77"/>
    <w:rsid w:val="00CD6F29"/>
    <w:rsid w:val="00CE07A8"/>
    <w:rsid w:val="00CE3270"/>
    <w:rsid w:val="00CE3792"/>
    <w:rsid w:val="00CE466A"/>
    <w:rsid w:val="00CE5A45"/>
    <w:rsid w:val="00CE6840"/>
    <w:rsid w:val="00CE70E8"/>
    <w:rsid w:val="00CF012C"/>
    <w:rsid w:val="00CF0E83"/>
    <w:rsid w:val="00CF2260"/>
    <w:rsid w:val="00CF4B9B"/>
    <w:rsid w:val="00CF6E09"/>
    <w:rsid w:val="00D002F6"/>
    <w:rsid w:val="00D02BCA"/>
    <w:rsid w:val="00D123BF"/>
    <w:rsid w:val="00D139E6"/>
    <w:rsid w:val="00D13D3C"/>
    <w:rsid w:val="00D13D9B"/>
    <w:rsid w:val="00D15A7C"/>
    <w:rsid w:val="00D16BC9"/>
    <w:rsid w:val="00D204AD"/>
    <w:rsid w:val="00D20DB7"/>
    <w:rsid w:val="00D21B14"/>
    <w:rsid w:val="00D2516D"/>
    <w:rsid w:val="00D2620F"/>
    <w:rsid w:val="00D32843"/>
    <w:rsid w:val="00D32CF8"/>
    <w:rsid w:val="00D34B8E"/>
    <w:rsid w:val="00D37453"/>
    <w:rsid w:val="00D44A5C"/>
    <w:rsid w:val="00D44D6E"/>
    <w:rsid w:val="00D46E3A"/>
    <w:rsid w:val="00D472C3"/>
    <w:rsid w:val="00D47DBE"/>
    <w:rsid w:val="00D51862"/>
    <w:rsid w:val="00D52441"/>
    <w:rsid w:val="00D535B9"/>
    <w:rsid w:val="00D57146"/>
    <w:rsid w:val="00D63675"/>
    <w:rsid w:val="00D64494"/>
    <w:rsid w:val="00D64508"/>
    <w:rsid w:val="00D65D63"/>
    <w:rsid w:val="00D73517"/>
    <w:rsid w:val="00D779A8"/>
    <w:rsid w:val="00D822F8"/>
    <w:rsid w:val="00D841A1"/>
    <w:rsid w:val="00D85222"/>
    <w:rsid w:val="00D858F7"/>
    <w:rsid w:val="00D9138D"/>
    <w:rsid w:val="00DA16E2"/>
    <w:rsid w:val="00DA236B"/>
    <w:rsid w:val="00DA23A4"/>
    <w:rsid w:val="00DA36CF"/>
    <w:rsid w:val="00DA3DBB"/>
    <w:rsid w:val="00DA794F"/>
    <w:rsid w:val="00DB0EDA"/>
    <w:rsid w:val="00DB2586"/>
    <w:rsid w:val="00DB2A7B"/>
    <w:rsid w:val="00DB3EC6"/>
    <w:rsid w:val="00DB4C24"/>
    <w:rsid w:val="00DB746E"/>
    <w:rsid w:val="00DB78D1"/>
    <w:rsid w:val="00DB7BA4"/>
    <w:rsid w:val="00DB7EC6"/>
    <w:rsid w:val="00DC32BA"/>
    <w:rsid w:val="00DC3960"/>
    <w:rsid w:val="00DC412D"/>
    <w:rsid w:val="00DC608E"/>
    <w:rsid w:val="00DD041D"/>
    <w:rsid w:val="00DD12B6"/>
    <w:rsid w:val="00DD3754"/>
    <w:rsid w:val="00DD4690"/>
    <w:rsid w:val="00DD4BC8"/>
    <w:rsid w:val="00DD504B"/>
    <w:rsid w:val="00DD5A09"/>
    <w:rsid w:val="00DD5E05"/>
    <w:rsid w:val="00DE6F11"/>
    <w:rsid w:val="00DF0D69"/>
    <w:rsid w:val="00DF40A5"/>
    <w:rsid w:val="00DF6289"/>
    <w:rsid w:val="00DF76CC"/>
    <w:rsid w:val="00E004E1"/>
    <w:rsid w:val="00E019D3"/>
    <w:rsid w:val="00E0281F"/>
    <w:rsid w:val="00E063F7"/>
    <w:rsid w:val="00E07843"/>
    <w:rsid w:val="00E15609"/>
    <w:rsid w:val="00E16990"/>
    <w:rsid w:val="00E20D1C"/>
    <w:rsid w:val="00E20E9D"/>
    <w:rsid w:val="00E2619A"/>
    <w:rsid w:val="00E27863"/>
    <w:rsid w:val="00E3113D"/>
    <w:rsid w:val="00E3362D"/>
    <w:rsid w:val="00E3638B"/>
    <w:rsid w:val="00E37086"/>
    <w:rsid w:val="00E372D7"/>
    <w:rsid w:val="00E43C6B"/>
    <w:rsid w:val="00E44F5E"/>
    <w:rsid w:val="00E452DC"/>
    <w:rsid w:val="00E460AF"/>
    <w:rsid w:val="00E5092B"/>
    <w:rsid w:val="00E50987"/>
    <w:rsid w:val="00E51392"/>
    <w:rsid w:val="00E51B59"/>
    <w:rsid w:val="00E52803"/>
    <w:rsid w:val="00E534C1"/>
    <w:rsid w:val="00E54776"/>
    <w:rsid w:val="00E55A1A"/>
    <w:rsid w:val="00E61992"/>
    <w:rsid w:val="00E6210F"/>
    <w:rsid w:val="00E65AAB"/>
    <w:rsid w:val="00E66451"/>
    <w:rsid w:val="00E747FC"/>
    <w:rsid w:val="00E75F67"/>
    <w:rsid w:val="00E76EEA"/>
    <w:rsid w:val="00E8022E"/>
    <w:rsid w:val="00E85609"/>
    <w:rsid w:val="00E9174E"/>
    <w:rsid w:val="00E95294"/>
    <w:rsid w:val="00E9712F"/>
    <w:rsid w:val="00EA04D7"/>
    <w:rsid w:val="00EA0ADA"/>
    <w:rsid w:val="00EA1895"/>
    <w:rsid w:val="00EA34B2"/>
    <w:rsid w:val="00EA3ADE"/>
    <w:rsid w:val="00EA482D"/>
    <w:rsid w:val="00EA4D23"/>
    <w:rsid w:val="00EA5155"/>
    <w:rsid w:val="00EA7D24"/>
    <w:rsid w:val="00EB2A9D"/>
    <w:rsid w:val="00EB59F8"/>
    <w:rsid w:val="00EB61FB"/>
    <w:rsid w:val="00EB6F01"/>
    <w:rsid w:val="00EB78C3"/>
    <w:rsid w:val="00EC34C7"/>
    <w:rsid w:val="00ED1B99"/>
    <w:rsid w:val="00ED2B92"/>
    <w:rsid w:val="00ED4D55"/>
    <w:rsid w:val="00ED6E7A"/>
    <w:rsid w:val="00ED6F2E"/>
    <w:rsid w:val="00EE0226"/>
    <w:rsid w:val="00EE4A73"/>
    <w:rsid w:val="00EE78AB"/>
    <w:rsid w:val="00EE7D10"/>
    <w:rsid w:val="00EF2A94"/>
    <w:rsid w:val="00EF3791"/>
    <w:rsid w:val="00EF58F2"/>
    <w:rsid w:val="00EF709C"/>
    <w:rsid w:val="00F00693"/>
    <w:rsid w:val="00F020FA"/>
    <w:rsid w:val="00F02EA9"/>
    <w:rsid w:val="00F04DAF"/>
    <w:rsid w:val="00F05C74"/>
    <w:rsid w:val="00F10A5B"/>
    <w:rsid w:val="00F126D8"/>
    <w:rsid w:val="00F16839"/>
    <w:rsid w:val="00F17F8D"/>
    <w:rsid w:val="00F243F3"/>
    <w:rsid w:val="00F301FA"/>
    <w:rsid w:val="00F3260F"/>
    <w:rsid w:val="00F35AA4"/>
    <w:rsid w:val="00F35CF1"/>
    <w:rsid w:val="00F403E2"/>
    <w:rsid w:val="00F41AAD"/>
    <w:rsid w:val="00F43159"/>
    <w:rsid w:val="00F44321"/>
    <w:rsid w:val="00F46FCE"/>
    <w:rsid w:val="00F47DF2"/>
    <w:rsid w:val="00F47FD3"/>
    <w:rsid w:val="00F50B61"/>
    <w:rsid w:val="00F519F7"/>
    <w:rsid w:val="00F52EDD"/>
    <w:rsid w:val="00F53E98"/>
    <w:rsid w:val="00F56513"/>
    <w:rsid w:val="00F57AA0"/>
    <w:rsid w:val="00F6161C"/>
    <w:rsid w:val="00F6501B"/>
    <w:rsid w:val="00F65C86"/>
    <w:rsid w:val="00F707CC"/>
    <w:rsid w:val="00F80022"/>
    <w:rsid w:val="00F82443"/>
    <w:rsid w:val="00F84283"/>
    <w:rsid w:val="00F84466"/>
    <w:rsid w:val="00F851D3"/>
    <w:rsid w:val="00F92B94"/>
    <w:rsid w:val="00F9353F"/>
    <w:rsid w:val="00F937C5"/>
    <w:rsid w:val="00F93F17"/>
    <w:rsid w:val="00F976C8"/>
    <w:rsid w:val="00FA44A7"/>
    <w:rsid w:val="00FA49CE"/>
    <w:rsid w:val="00FA500A"/>
    <w:rsid w:val="00FA5DC6"/>
    <w:rsid w:val="00FA73B6"/>
    <w:rsid w:val="00FA7446"/>
    <w:rsid w:val="00FB0CF2"/>
    <w:rsid w:val="00FB3DBB"/>
    <w:rsid w:val="00FB5D1F"/>
    <w:rsid w:val="00FB6863"/>
    <w:rsid w:val="00FB68A7"/>
    <w:rsid w:val="00FB797F"/>
    <w:rsid w:val="00FC0496"/>
    <w:rsid w:val="00FC1B1C"/>
    <w:rsid w:val="00FC5518"/>
    <w:rsid w:val="00FC5C7D"/>
    <w:rsid w:val="00FD0245"/>
    <w:rsid w:val="00FD31FB"/>
    <w:rsid w:val="00FD3743"/>
    <w:rsid w:val="00FD38EB"/>
    <w:rsid w:val="00FD4A55"/>
    <w:rsid w:val="00FD4EE6"/>
    <w:rsid w:val="00FE1BD1"/>
    <w:rsid w:val="00FE4C94"/>
    <w:rsid w:val="00FE4E5D"/>
    <w:rsid w:val="00FE577D"/>
    <w:rsid w:val="00FE7745"/>
    <w:rsid w:val="00FE79ED"/>
    <w:rsid w:val="00FF0500"/>
    <w:rsid w:val="00FF189C"/>
    <w:rsid w:val="00FF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erif" w:eastAsia="宋体" w:hAnsi="MS Serif"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normal"/>
    <w:qFormat/>
    <w:rsid w:val="00C73DF4"/>
    <w:pPr>
      <w:overflowPunct w:val="0"/>
      <w:autoSpaceDE w:val="0"/>
      <w:autoSpaceDN w:val="0"/>
      <w:adjustRightInd w:val="0"/>
      <w:textAlignment w:val="baseline"/>
    </w:pPr>
    <w:rPr>
      <w:rFonts w:ascii="Book Antiqua" w:hAnsi="Book Antiqua"/>
    </w:rPr>
  </w:style>
  <w:style w:type="paragraph" w:styleId="1">
    <w:name w:val="heading 1"/>
    <w:basedOn w:val="a"/>
    <w:next w:val="a0"/>
    <w:qFormat/>
    <w:pPr>
      <w:keepNext/>
      <w:keepLines/>
      <w:tabs>
        <w:tab w:val="left" w:pos="2520"/>
      </w:tabs>
      <w:spacing w:after="960"/>
      <w:ind w:right="720"/>
      <w:outlineLvl w:val="0"/>
    </w:pPr>
    <w:rPr>
      <w:sz w:val="60"/>
    </w:rPr>
  </w:style>
  <w:style w:type="paragraph" w:styleId="2">
    <w:name w:val="heading 2"/>
    <w:basedOn w:val="a0"/>
    <w:next w:val="a0"/>
    <w:qFormat/>
    <w:pPr>
      <w:keepNext/>
      <w:keepLines/>
      <w:pageBreakBefore/>
      <w:pBdr>
        <w:top w:val="single" w:sz="24" w:space="4" w:color="auto"/>
      </w:pBdr>
      <w:ind w:left="0"/>
      <w:outlineLvl w:val="1"/>
    </w:pPr>
    <w:rPr>
      <w:b/>
      <w:sz w:val="28"/>
    </w:rPr>
  </w:style>
  <w:style w:type="paragraph" w:styleId="3">
    <w:name w:val="heading 3"/>
    <w:basedOn w:val="a0"/>
    <w:next w:val="a0"/>
    <w:qFormat/>
    <w:pPr>
      <w:keepNext/>
      <w:keepLines/>
      <w:pBdr>
        <w:top w:val="single" w:sz="24" w:space="1" w:color="auto"/>
      </w:pBdr>
      <w:ind w:left="0" w:right="7592"/>
      <w:outlineLvl w:val="2"/>
    </w:pPr>
    <w:rPr>
      <w:b/>
    </w:rPr>
  </w:style>
  <w:style w:type="paragraph" w:styleId="4">
    <w:name w:val="heading 4"/>
    <w:basedOn w:val="a0"/>
    <w:next w:val="a0"/>
    <w:qFormat/>
    <w:pPr>
      <w:keepNext/>
      <w:keepLines/>
      <w:pBdr>
        <w:bottom w:val="single" w:sz="6" w:space="1" w:color="auto"/>
      </w:pBdr>
      <w:tabs>
        <w:tab w:val="center" w:pos="6300"/>
        <w:tab w:val="right" w:pos="10080"/>
      </w:tabs>
      <w:spacing w:before="240" w:after="0"/>
      <w:outlineLvl w:val="3"/>
    </w:pPr>
    <w:rPr>
      <w:b/>
    </w:rPr>
  </w:style>
  <w:style w:type="paragraph" w:styleId="5">
    <w:name w:val="heading 5"/>
    <w:basedOn w:val="a0"/>
    <w:next w:val="a0"/>
    <w:qFormat/>
    <w:pPr>
      <w:keepNext/>
      <w:keepLines/>
      <w:outlineLvl w:val="4"/>
    </w:pPr>
    <w:rPr>
      <w:b/>
      <w:i/>
    </w:rPr>
  </w:style>
  <w:style w:type="paragraph" w:styleId="6">
    <w:name w:val="heading 6"/>
    <w:basedOn w:val="a"/>
    <w:next w:val="a1"/>
    <w:qFormat/>
    <w:pPr>
      <w:ind w:left="720"/>
      <w:outlineLvl w:val="5"/>
    </w:pPr>
    <w:rPr>
      <w:rFonts w:ascii="Times" w:hAnsi="Times"/>
      <w:u w:val="single"/>
    </w:rPr>
  </w:style>
  <w:style w:type="paragraph" w:styleId="7">
    <w:name w:val="heading 7"/>
    <w:basedOn w:val="a"/>
    <w:next w:val="a1"/>
    <w:qFormat/>
    <w:pPr>
      <w:ind w:left="720"/>
      <w:outlineLvl w:val="6"/>
    </w:pPr>
    <w:rPr>
      <w:rFonts w:ascii="Times" w:hAnsi="Times"/>
      <w:i/>
    </w:rPr>
  </w:style>
  <w:style w:type="paragraph" w:styleId="8">
    <w:name w:val="heading 8"/>
    <w:basedOn w:val="a"/>
    <w:next w:val="a1"/>
    <w:qFormat/>
    <w:pPr>
      <w:ind w:left="720"/>
      <w:outlineLvl w:val="7"/>
    </w:pPr>
    <w:rPr>
      <w:rFonts w:ascii="Times" w:hAnsi="Times"/>
      <w:i/>
    </w:rPr>
  </w:style>
  <w:style w:type="paragraph" w:styleId="9">
    <w:name w:val="heading 9"/>
    <w:basedOn w:val="a"/>
    <w:next w:val="a1"/>
    <w:qFormat/>
    <w:pPr>
      <w:ind w:left="720"/>
      <w:outlineLvl w:val="8"/>
    </w:pPr>
    <w:rPr>
      <w:rFonts w:ascii="Times" w:hAnsi="Times"/>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aliases w:val="正文文字,body text"/>
    <w:basedOn w:val="a"/>
    <w:pPr>
      <w:spacing w:before="120" w:after="120"/>
      <w:ind w:left="2520"/>
    </w:pPr>
  </w:style>
  <w:style w:type="paragraph" w:styleId="a1">
    <w:name w:val="Normal Indent"/>
    <w:basedOn w:val="a"/>
    <w:pPr>
      <w:tabs>
        <w:tab w:val="left" w:pos="2880"/>
      </w:tabs>
      <w:ind w:left="1152"/>
    </w:pPr>
  </w:style>
  <w:style w:type="paragraph" w:styleId="50">
    <w:name w:val="toc 5"/>
    <w:basedOn w:val="a"/>
    <w:next w:val="a"/>
    <w:semiHidden/>
    <w:pPr>
      <w:tabs>
        <w:tab w:val="right" w:leader="dot" w:pos="10080"/>
      </w:tabs>
      <w:ind w:left="3600"/>
    </w:pPr>
    <w:rPr>
      <w:sz w:val="18"/>
    </w:rPr>
  </w:style>
  <w:style w:type="paragraph" w:customStyle="1" w:styleId="Checklist-X">
    <w:name w:val="Checklist-X"/>
    <w:basedOn w:val="Checklist"/>
  </w:style>
  <w:style w:type="paragraph" w:customStyle="1" w:styleId="Checklist">
    <w:name w:val="Checklist"/>
    <w:basedOn w:val="Bullet"/>
    <w:pPr>
      <w:ind w:left="3427" w:hanging="547"/>
    </w:pPr>
  </w:style>
  <w:style w:type="paragraph" w:customStyle="1" w:styleId="Bullet">
    <w:name w:val="Bullet"/>
    <w:basedOn w:val="a0"/>
    <w:pPr>
      <w:keepLines/>
      <w:spacing w:before="60" w:after="60"/>
      <w:ind w:left="3096" w:hanging="216"/>
    </w:pPr>
  </w:style>
  <w:style w:type="paragraph" w:styleId="30">
    <w:name w:val="toc 3"/>
    <w:basedOn w:val="a"/>
    <w:next w:val="a"/>
    <w:uiPriority w:val="39"/>
    <w:pPr>
      <w:tabs>
        <w:tab w:val="right" w:leader="dot" w:pos="10080"/>
      </w:tabs>
      <w:ind w:left="2880"/>
    </w:pPr>
  </w:style>
  <w:style w:type="paragraph" w:styleId="20">
    <w:name w:val="toc 2"/>
    <w:basedOn w:val="a"/>
    <w:next w:val="a"/>
    <w:uiPriority w:val="39"/>
    <w:pPr>
      <w:tabs>
        <w:tab w:val="right" w:leader="dot" w:pos="10080"/>
      </w:tabs>
      <w:spacing w:before="120" w:after="120"/>
      <w:ind w:left="2520"/>
    </w:pPr>
  </w:style>
  <w:style w:type="paragraph" w:styleId="10">
    <w:name w:val="toc 1"/>
    <w:basedOn w:val="a"/>
    <w:next w:val="a"/>
    <w:semiHidden/>
    <w:pPr>
      <w:keepNext/>
      <w:tabs>
        <w:tab w:val="left" w:pos="2520"/>
        <w:tab w:val="right" w:leader="dot" w:pos="10080"/>
      </w:tabs>
      <w:spacing w:before="240" w:after="120"/>
    </w:pPr>
    <w:rPr>
      <w:b/>
    </w:rPr>
  </w:style>
  <w:style w:type="paragraph" w:styleId="a5">
    <w:name w:val="footer"/>
    <w:basedOn w:val="a"/>
    <w:pPr>
      <w:tabs>
        <w:tab w:val="right" w:pos="7920"/>
      </w:tabs>
    </w:pPr>
    <w:rPr>
      <w:sz w:val="16"/>
    </w:rPr>
  </w:style>
  <w:style w:type="paragraph" w:styleId="a6">
    <w:name w:val="header"/>
    <w:basedOn w:val="a"/>
    <w:pPr>
      <w:tabs>
        <w:tab w:val="right" w:pos="10080"/>
      </w:tabs>
    </w:pPr>
    <w:rPr>
      <w:sz w:val="16"/>
    </w:rPr>
  </w:style>
  <w:style w:type="character" w:styleId="a7">
    <w:name w:val="footnote reference"/>
    <w:semiHidden/>
    <w:rPr>
      <w:rFonts w:ascii="宋体" w:eastAsia="宋体" w:hAnsi="宋体"/>
      <w:position w:val="6"/>
      <w:sz w:val="16"/>
    </w:rPr>
  </w:style>
  <w:style w:type="paragraph" w:styleId="a8">
    <w:name w:val="footnote text"/>
    <w:basedOn w:val="a"/>
    <w:semiHidden/>
    <w:pPr>
      <w:spacing w:after="240"/>
      <w:ind w:hanging="720"/>
    </w:pPr>
  </w:style>
  <w:style w:type="paragraph" w:styleId="a9">
    <w:name w:val="Title"/>
    <w:basedOn w:val="a"/>
    <w:qFormat/>
    <w:pPr>
      <w:keepLines/>
      <w:spacing w:after="120"/>
      <w:ind w:left="2520" w:right="720"/>
    </w:pPr>
    <w:rPr>
      <w:sz w:val="48"/>
    </w:rPr>
  </w:style>
  <w:style w:type="paragraph" w:customStyle="1" w:styleId="tty132">
    <w:name w:val="tty132"/>
    <w:basedOn w:val="tty80"/>
    <w:rPr>
      <w:sz w:val="12"/>
    </w:rPr>
  </w:style>
  <w:style w:type="paragraph" w:customStyle="1" w:styleId="tty80">
    <w:name w:val="tty80"/>
    <w:basedOn w:val="a"/>
    <w:rPr>
      <w:rFonts w:ascii="Courier New" w:hAnsi="Courier New"/>
    </w:rPr>
  </w:style>
  <w:style w:type="paragraph" w:customStyle="1" w:styleId="hangingindent">
    <w:name w:val="hanging indent"/>
    <w:basedOn w:val="a0"/>
    <w:pPr>
      <w:keepLines/>
      <w:ind w:left="5400" w:hanging="2880"/>
    </w:pPr>
  </w:style>
  <w:style w:type="paragraph" w:customStyle="1" w:styleId="TableText">
    <w:name w:val="Table Text"/>
    <w:basedOn w:val="a"/>
    <w:pPr>
      <w:keepLines/>
    </w:pPr>
    <w:rPr>
      <w:sz w:val="16"/>
    </w:rPr>
  </w:style>
  <w:style w:type="paragraph" w:customStyle="1" w:styleId="NumberList">
    <w:name w:val="Number List"/>
    <w:basedOn w:val="a0"/>
    <w:pPr>
      <w:spacing w:before="60" w:after="60"/>
      <w:ind w:left="3240" w:hanging="360"/>
    </w:pPr>
  </w:style>
  <w:style w:type="paragraph" w:customStyle="1" w:styleId="HeadingBar">
    <w:name w:val="Heading Bar"/>
    <w:basedOn w:val="a"/>
    <w:next w:val="3"/>
    <w:pPr>
      <w:keepNext/>
      <w:keepLines/>
      <w:shd w:val="solid" w:color="auto" w:fill="auto"/>
      <w:spacing w:before="240"/>
      <w:ind w:right="7589"/>
    </w:pPr>
    <w:rPr>
      <w:color w:val="FFFFFF"/>
      <w:sz w:val="8"/>
    </w:rPr>
  </w:style>
  <w:style w:type="paragraph" w:customStyle="1" w:styleId="InfoBox">
    <w:name w:val="Info Box"/>
    <w:basedOn w:val="a0"/>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pPr>
      <w:ind w:right="-720"/>
    </w:pPr>
    <w:rPr>
      <w:sz w:val="8"/>
    </w:rPr>
  </w:style>
  <w:style w:type="paragraph" w:customStyle="1" w:styleId="TitleBar">
    <w:name w:val="Title Bar"/>
    <w:basedOn w:val="a"/>
    <w:pPr>
      <w:keepNext/>
      <w:pageBreakBefore/>
      <w:shd w:val="solid" w:color="auto" w:fill="auto"/>
      <w:spacing w:before="1680"/>
      <w:ind w:left="2520" w:right="720"/>
    </w:pPr>
    <w:rPr>
      <w:sz w:val="36"/>
    </w:rPr>
  </w:style>
  <w:style w:type="paragraph" w:customStyle="1" w:styleId="tty80indent">
    <w:name w:val="tty80 indent"/>
    <w:basedOn w:val="tty80"/>
    <w:pPr>
      <w:ind w:left="2895"/>
    </w:pPr>
  </w:style>
  <w:style w:type="paragraph" w:customStyle="1" w:styleId="TOC1">
    <w:name w:val="TOC 标题1"/>
    <w:basedOn w:val="a"/>
    <w:pPr>
      <w:keepNext/>
      <w:pageBreakBefore/>
      <w:pBdr>
        <w:top w:val="single" w:sz="24" w:space="26" w:color="auto"/>
      </w:pBdr>
      <w:spacing w:before="960" w:after="960"/>
      <w:ind w:left="2520"/>
    </w:pPr>
    <w:rPr>
      <w:sz w:val="36"/>
    </w:rPr>
  </w:style>
  <w:style w:type="character" w:customStyle="1" w:styleId="ChapterTitle">
    <w:name w:val="Chapter Title"/>
    <w:rPr>
      <w:rFonts w:ascii="宋体" w:eastAsia="宋体" w:hAnsi="宋体"/>
    </w:rPr>
  </w:style>
  <w:style w:type="paragraph" w:customStyle="1" w:styleId="Legal">
    <w:name w:val="Legal"/>
    <w:basedOn w:val="a"/>
    <w:pPr>
      <w:spacing w:after="240"/>
      <w:ind w:left="2160"/>
    </w:pPr>
    <w:rPr>
      <w:rFonts w:ascii="Times" w:hAnsi="Times"/>
    </w:rPr>
  </w:style>
  <w:style w:type="character" w:customStyle="1" w:styleId="HighlightedVariable">
    <w:name w:val="Highlighted Variable"/>
    <w:rPr>
      <w:rFonts w:ascii="宋体" w:eastAsia="宋体" w:hAnsi="宋体"/>
      <w:color w:val="0000FF"/>
    </w:rPr>
  </w:style>
  <w:style w:type="paragraph" w:customStyle="1" w:styleId="Note">
    <w:name w:val="Note"/>
    <w:basedOn w:val="a0"/>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pPr>
      <w:spacing w:before="120" w:after="120"/>
    </w:pPr>
    <w:rPr>
      <w:b/>
    </w:rPr>
  </w:style>
  <w:style w:type="paragraph" w:styleId="aa">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rPr>
  </w:style>
  <w:style w:type="paragraph" w:styleId="40">
    <w:name w:val="toc 4"/>
    <w:basedOn w:val="a"/>
    <w:next w:val="a"/>
    <w:semiHidden/>
    <w:pPr>
      <w:tabs>
        <w:tab w:val="right" w:leader="dot" w:pos="10080"/>
      </w:tabs>
      <w:ind w:left="3240"/>
    </w:pPr>
    <w:rPr>
      <w:sz w:val="18"/>
    </w:rPr>
  </w:style>
  <w:style w:type="paragraph" w:customStyle="1" w:styleId="Title-Major">
    <w:name w:val="Title-Major"/>
    <w:basedOn w:val="a9"/>
    <w:rPr>
      <w:smallCaps/>
    </w:rPr>
  </w:style>
  <w:style w:type="paragraph" w:customStyle="1" w:styleId="RouteTitle">
    <w:name w:val="Route Title"/>
    <w:basedOn w:val="a"/>
    <w:pPr>
      <w:keepLines/>
      <w:spacing w:after="120"/>
      <w:ind w:left="2520" w:right="720"/>
    </w:pPr>
    <w:rPr>
      <w:sz w:val="36"/>
    </w:rPr>
  </w:style>
  <w:style w:type="character" w:customStyle="1" w:styleId="Strong1">
    <w:name w:val="Strong1"/>
    <w:rPr>
      <w:rFonts w:ascii="宋体" w:eastAsia="宋体" w:hAnsi="宋体"/>
      <w:b/>
    </w:rPr>
  </w:style>
  <w:style w:type="paragraph" w:customStyle="1" w:styleId="BodyText21">
    <w:name w:val="Body Text 21"/>
    <w:basedOn w:val="a"/>
    <w:rPr>
      <w:color w:val="0000FF"/>
    </w:rPr>
  </w:style>
  <w:style w:type="character" w:styleId="ab">
    <w:name w:val="page number"/>
    <w:rPr>
      <w:rFonts w:ascii="宋体" w:eastAsia="宋体" w:hAnsi="宋体"/>
    </w:rPr>
  </w:style>
  <w:style w:type="paragraph" w:customStyle="1" w:styleId="DocumentMap1">
    <w:name w:val="Document Map1"/>
    <w:basedOn w:val="a"/>
    <w:pPr>
      <w:shd w:val="clear" w:color="auto" w:fill="000080"/>
    </w:pPr>
  </w:style>
  <w:style w:type="paragraph" w:styleId="60">
    <w:name w:val="toc 6"/>
    <w:basedOn w:val="a"/>
    <w:next w:val="a"/>
    <w:semiHidden/>
    <w:pPr>
      <w:ind w:left="2100"/>
    </w:pPr>
  </w:style>
  <w:style w:type="paragraph" w:styleId="70">
    <w:name w:val="toc 7"/>
    <w:basedOn w:val="a"/>
    <w:next w:val="a"/>
    <w:semiHidden/>
    <w:pPr>
      <w:ind w:left="2520"/>
    </w:pPr>
  </w:style>
  <w:style w:type="paragraph" w:styleId="80">
    <w:name w:val="toc 8"/>
    <w:basedOn w:val="a"/>
    <w:next w:val="a"/>
    <w:semiHidden/>
    <w:pPr>
      <w:ind w:left="2940"/>
    </w:pPr>
  </w:style>
  <w:style w:type="paragraph" w:styleId="90">
    <w:name w:val="toc 9"/>
    <w:basedOn w:val="a"/>
    <w:next w:val="a"/>
    <w:semiHidden/>
    <w:pPr>
      <w:ind w:left="3360"/>
    </w:pPr>
  </w:style>
  <w:style w:type="paragraph" w:styleId="ac">
    <w:name w:val="Document Map"/>
    <w:basedOn w:val="a"/>
    <w:semiHidden/>
    <w:pPr>
      <w:shd w:val="clear" w:color="auto" w:fill="000080"/>
    </w:pPr>
  </w:style>
  <w:style w:type="character" w:styleId="ad">
    <w:name w:val="Hyperlink"/>
    <w:uiPriority w:val="99"/>
    <w:rPr>
      <w:color w:val="0000FF"/>
      <w:u w:val="single"/>
    </w:rPr>
  </w:style>
  <w:style w:type="paragraph" w:customStyle="1" w:styleId="71">
    <w:name w:val="样式71"/>
    <w:pPr>
      <w:widowControl w:val="0"/>
      <w:adjustRightInd w:val="0"/>
      <w:spacing w:before="60" w:after="60"/>
      <w:ind w:left="960" w:hanging="425"/>
      <w:textAlignment w:val="baseline"/>
    </w:pPr>
    <w:rPr>
      <w:rFonts w:ascii="Comic Sans MS" w:eastAsia="楷体_GB2312" w:hAnsi="Times New Roman"/>
      <w:i/>
      <w:color w:val="000000"/>
      <w:sz w:val="21"/>
    </w:rPr>
  </w:style>
  <w:style w:type="character" w:styleId="ae">
    <w:name w:val="annotation reference"/>
    <w:semiHidden/>
    <w:rPr>
      <w:sz w:val="21"/>
      <w:szCs w:val="21"/>
    </w:rPr>
  </w:style>
  <w:style w:type="paragraph" w:styleId="af">
    <w:name w:val="annotation text"/>
    <w:basedOn w:val="a"/>
    <w:semiHidden/>
  </w:style>
  <w:style w:type="character" w:styleId="af0">
    <w:name w:val="FollowedHyperlink"/>
    <w:rPr>
      <w:color w:val="800080"/>
      <w:u w:val="single"/>
    </w:rPr>
  </w:style>
  <w:style w:type="paragraph" w:styleId="af1">
    <w:name w:val="envelope return"/>
    <w:basedOn w:val="a"/>
    <w:pPr>
      <w:overflowPunct/>
      <w:autoSpaceDE/>
      <w:autoSpaceDN/>
      <w:adjustRightInd/>
      <w:textAlignment w:val="auto"/>
    </w:pPr>
    <w:rPr>
      <w:rFonts w:ascii="Arial" w:eastAsia="MS Mincho" w:hAnsi="Arial"/>
      <w:sz w:val="22"/>
      <w:lang w:eastAsia="en-US"/>
    </w:rPr>
  </w:style>
  <w:style w:type="table" w:styleId="af2">
    <w:name w:val="Table Grid"/>
    <w:basedOn w:val="a3"/>
    <w:rsid w:val="001E17D6"/>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7C0CB8"/>
    <w:rPr>
      <w:sz w:val="18"/>
      <w:szCs w:val="18"/>
    </w:rPr>
  </w:style>
  <w:style w:type="paragraph" w:styleId="af4">
    <w:name w:val="annotation subject"/>
    <w:basedOn w:val="af"/>
    <w:next w:val="af"/>
    <w:semiHidden/>
    <w:rsid w:val="000660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erif" w:eastAsia="宋体" w:hAnsi="MS Serif"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normal"/>
    <w:qFormat/>
    <w:rsid w:val="00C73DF4"/>
    <w:pPr>
      <w:overflowPunct w:val="0"/>
      <w:autoSpaceDE w:val="0"/>
      <w:autoSpaceDN w:val="0"/>
      <w:adjustRightInd w:val="0"/>
      <w:textAlignment w:val="baseline"/>
    </w:pPr>
    <w:rPr>
      <w:rFonts w:ascii="Book Antiqua" w:hAnsi="Book Antiqua"/>
    </w:rPr>
  </w:style>
  <w:style w:type="paragraph" w:styleId="1">
    <w:name w:val="heading 1"/>
    <w:basedOn w:val="a"/>
    <w:next w:val="a0"/>
    <w:qFormat/>
    <w:pPr>
      <w:keepNext/>
      <w:keepLines/>
      <w:tabs>
        <w:tab w:val="left" w:pos="2520"/>
      </w:tabs>
      <w:spacing w:after="960"/>
      <w:ind w:right="720"/>
      <w:outlineLvl w:val="0"/>
    </w:pPr>
    <w:rPr>
      <w:sz w:val="60"/>
    </w:rPr>
  </w:style>
  <w:style w:type="paragraph" w:styleId="2">
    <w:name w:val="heading 2"/>
    <w:basedOn w:val="a0"/>
    <w:next w:val="a0"/>
    <w:qFormat/>
    <w:pPr>
      <w:keepNext/>
      <w:keepLines/>
      <w:pageBreakBefore/>
      <w:pBdr>
        <w:top w:val="single" w:sz="24" w:space="4" w:color="auto"/>
      </w:pBdr>
      <w:ind w:left="0"/>
      <w:outlineLvl w:val="1"/>
    </w:pPr>
    <w:rPr>
      <w:b/>
      <w:sz w:val="28"/>
    </w:rPr>
  </w:style>
  <w:style w:type="paragraph" w:styleId="3">
    <w:name w:val="heading 3"/>
    <w:basedOn w:val="a0"/>
    <w:next w:val="a0"/>
    <w:qFormat/>
    <w:pPr>
      <w:keepNext/>
      <w:keepLines/>
      <w:pBdr>
        <w:top w:val="single" w:sz="24" w:space="1" w:color="auto"/>
      </w:pBdr>
      <w:ind w:left="0" w:right="7592"/>
      <w:outlineLvl w:val="2"/>
    </w:pPr>
    <w:rPr>
      <w:b/>
    </w:rPr>
  </w:style>
  <w:style w:type="paragraph" w:styleId="4">
    <w:name w:val="heading 4"/>
    <w:basedOn w:val="a0"/>
    <w:next w:val="a0"/>
    <w:qFormat/>
    <w:pPr>
      <w:keepNext/>
      <w:keepLines/>
      <w:pBdr>
        <w:bottom w:val="single" w:sz="6" w:space="1" w:color="auto"/>
      </w:pBdr>
      <w:tabs>
        <w:tab w:val="center" w:pos="6300"/>
        <w:tab w:val="right" w:pos="10080"/>
      </w:tabs>
      <w:spacing w:before="240" w:after="0"/>
      <w:outlineLvl w:val="3"/>
    </w:pPr>
    <w:rPr>
      <w:b/>
    </w:rPr>
  </w:style>
  <w:style w:type="paragraph" w:styleId="5">
    <w:name w:val="heading 5"/>
    <w:basedOn w:val="a0"/>
    <w:next w:val="a0"/>
    <w:qFormat/>
    <w:pPr>
      <w:keepNext/>
      <w:keepLines/>
      <w:outlineLvl w:val="4"/>
    </w:pPr>
    <w:rPr>
      <w:b/>
      <w:i/>
    </w:rPr>
  </w:style>
  <w:style w:type="paragraph" w:styleId="6">
    <w:name w:val="heading 6"/>
    <w:basedOn w:val="a"/>
    <w:next w:val="a1"/>
    <w:qFormat/>
    <w:pPr>
      <w:ind w:left="720"/>
      <w:outlineLvl w:val="5"/>
    </w:pPr>
    <w:rPr>
      <w:rFonts w:ascii="Times" w:hAnsi="Times"/>
      <w:u w:val="single"/>
    </w:rPr>
  </w:style>
  <w:style w:type="paragraph" w:styleId="7">
    <w:name w:val="heading 7"/>
    <w:basedOn w:val="a"/>
    <w:next w:val="a1"/>
    <w:qFormat/>
    <w:pPr>
      <w:ind w:left="720"/>
      <w:outlineLvl w:val="6"/>
    </w:pPr>
    <w:rPr>
      <w:rFonts w:ascii="Times" w:hAnsi="Times"/>
      <w:i/>
    </w:rPr>
  </w:style>
  <w:style w:type="paragraph" w:styleId="8">
    <w:name w:val="heading 8"/>
    <w:basedOn w:val="a"/>
    <w:next w:val="a1"/>
    <w:qFormat/>
    <w:pPr>
      <w:ind w:left="720"/>
      <w:outlineLvl w:val="7"/>
    </w:pPr>
    <w:rPr>
      <w:rFonts w:ascii="Times" w:hAnsi="Times"/>
      <w:i/>
    </w:rPr>
  </w:style>
  <w:style w:type="paragraph" w:styleId="9">
    <w:name w:val="heading 9"/>
    <w:basedOn w:val="a"/>
    <w:next w:val="a1"/>
    <w:qFormat/>
    <w:pPr>
      <w:ind w:left="720"/>
      <w:outlineLvl w:val="8"/>
    </w:pPr>
    <w:rPr>
      <w:rFonts w:ascii="Times" w:hAnsi="Times"/>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aliases w:val="正文文字,body text"/>
    <w:basedOn w:val="a"/>
    <w:pPr>
      <w:spacing w:before="120" w:after="120"/>
      <w:ind w:left="2520"/>
    </w:pPr>
  </w:style>
  <w:style w:type="paragraph" w:styleId="a1">
    <w:name w:val="Normal Indent"/>
    <w:basedOn w:val="a"/>
    <w:pPr>
      <w:tabs>
        <w:tab w:val="left" w:pos="2880"/>
      </w:tabs>
      <w:ind w:left="1152"/>
    </w:pPr>
  </w:style>
  <w:style w:type="paragraph" w:styleId="50">
    <w:name w:val="toc 5"/>
    <w:basedOn w:val="a"/>
    <w:next w:val="a"/>
    <w:semiHidden/>
    <w:pPr>
      <w:tabs>
        <w:tab w:val="right" w:leader="dot" w:pos="10080"/>
      </w:tabs>
      <w:ind w:left="3600"/>
    </w:pPr>
    <w:rPr>
      <w:sz w:val="18"/>
    </w:rPr>
  </w:style>
  <w:style w:type="paragraph" w:customStyle="1" w:styleId="Checklist-X">
    <w:name w:val="Checklist-X"/>
    <w:basedOn w:val="Checklist"/>
  </w:style>
  <w:style w:type="paragraph" w:customStyle="1" w:styleId="Checklist">
    <w:name w:val="Checklist"/>
    <w:basedOn w:val="Bullet"/>
    <w:pPr>
      <w:ind w:left="3427" w:hanging="547"/>
    </w:pPr>
  </w:style>
  <w:style w:type="paragraph" w:customStyle="1" w:styleId="Bullet">
    <w:name w:val="Bullet"/>
    <w:basedOn w:val="a0"/>
    <w:pPr>
      <w:keepLines/>
      <w:spacing w:before="60" w:after="60"/>
      <w:ind w:left="3096" w:hanging="216"/>
    </w:pPr>
  </w:style>
  <w:style w:type="paragraph" w:styleId="30">
    <w:name w:val="toc 3"/>
    <w:basedOn w:val="a"/>
    <w:next w:val="a"/>
    <w:uiPriority w:val="39"/>
    <w:pPr>
      <w:tabs>
        <w:tab w:val="right" w:leader="dot" w:pos="10080"/>
      </w:tabs>
      <w:ind w:left="2880"/>
    </w:pPr>
  </w:style>
  <w:style w:type="paragraph" w:styleId="20">
    <w:name w:val="toc 2"/>
    <w:basedOn w:val="a"/>
    <w:next w:val="a"/>
    <w:uiPriority w:val="39"/>
    <w:pPr>
      <w:tabs>
        <w:tab w:val="right" w:leader="dot" w:pos="10080"/>
      </w:tabs>
      <w:spacing w:before="120" w:after="120"/>
      <w:ind w:left="2520"/>
    </w:pPr>
  </w:style>
  <w:style w:type="paragraph" w:styleId="10">
    <w:name w:val="toc 1"/>
    <w:basedOn w:val="a"/>
    <w:next w:val="a"/>
    <w:semiHidden/>
    <w:pPr>
      <w:keepNext/>
      <w:tabs>
        <w:tab w:val="left" w:pos="2520"/>
        <w:tab w:val="right" w:leader="dot" w:pos="10080"/>
      </w:tabs>
      <w:spacing w:before="240" w:after="120"/>
    </w:pPr>
    <w:rPr>
      <w:b/>
    </w:rPr>
  </w:style>
  <w:style w:type="paragraph" w:styleId="a5">
    <w:name w:val="footer"/>
    <w:basedOn w:val="a"/>
    <w:pPr>
      <w:tabs>
        <w:tab w:val="right" w:pos="7920"/>
      </w:tabs>
    </w:pPr>
    <w:rPr>
      <w:sz w:val="16"/>
    </w:rPr>
  </w:style>
  <w:style w:type="paragraph" w:styleId="a6">
    <w:name w:val="header"/>
    <w:basedOn w:val="a"/>
    <w:pPr>
      <w:tabs>
        <w:tab w:val="right" w:pos="10080"/>
      </w:tabs>
    </w:pPr>
    <w:rPr>
      <w:sz w:val="16"/>
    </w:rPr>
  </w:style>
  <w:style w:type="character" w:styleId="a7">
    <w:name w:val="footnote reference"/>
    <w:semiHidden/>
    <w:rPr>
      <w:rFonts w:ascii="宋体" w:eastAsia="宋体" w:hAnsi="宋体"/>
      <w:position w:val="6"/>
      <w:sz w:val="16"/>
    </w:rPr>
  </w:style>
  <w:style w:type="paragraph" w:styleId="a8">
    <w:name w:val="footnote text"/>
    <w:basedOn w:val="a"/>
    <w:semiHidden/>
    <w:pPr>
      <w:spacing w:after="240"/>
      <w:ind w:hanging="720"/>
    </w:pPr>
  </w:style>
  <w:style w:type="paragraph" w:styleId="a9">
    <w:name w:val="Title"/>
    <w:basedOn w:val="a"/>
    <w:qFormat/>
    <w:pPr>
      <w:keepLines/>
      <w:spacing w:after="120"/>
      <w:ind w:left="2520" w:right="720"/>
    </w:pPr>
    <w:rPr>
      <w:sz w:val="48"/>
    </w:rPr>
  </w:style>
  <w:style w:type="paragraph" w:customStyle="1" w:styleId="tty132">
    <w:name w:val="tty132"/>
    <w:basedOn w:val="tty80"/>
    <w:rPr>
      <w:sz w:val="12"/>
    </w:rPr>
  </w:style>
  <w:style w:type="paragraph" w:customStyle="1" w:styleId="tty80">
    <w:name w:val="tty80"/>
    <w:basedOn w:val="a"/>
    <w:rPr>
      <w:rFonts w:ascii="Courier New" w:hAnsi="Courier New"/>
    </w:rPr>
  </w:style>
  <w:style w:type="paragraph" w:customStyle="1" w:styleId="hangingindent">
    <w:name w:val="hanging indent"/>
    <w:basedOn w:val="a0"/>
    <w:pPr>
      <w:keepLines/>
      <w:ind w:left="5400" w:hanging="2880"/>
    </w:pPr>
  </w:style>
  <w:style w:type="paragraph" w:customStyle="1" w:styleId="TableText">
    <w:name w:val="Table Text"/>
    <w:basedOn w:val="a"/>
    <w:pPr>
      <w:keepLines/>
    </w:pPr>
    <w:rPr>
      <w:sz w:val="16"/>
    </w:rPr>
  </w:style>
  <w:style w:type="paragraph" w:customStyle="1" w:styleId="NumberList">
    <w:name w:val="Number List"/>
    <w:basedOn w:val="a0"/>
    <w:pPr>
      <w:spacing w:before="60" w:after="60"/>
      <w:ind w:left="3240" w:hanging="360"/>
    </w:pPr>
  </w:style>
  <w:style w:type="paragraph" w:customStyle="1" w:styleId="HeadingBar">
    <w:name w:val="Heading Bar"/>
    <w:basedOn w:val="a"/>
    <w:next w:val="3"/>
    <w:pPr>
      <w:keepNext/>
      <w:keepLines/>
      <w:shd w:val="solid" w:color="auto" w:fill="auto"/>
      <w:spacing w:before="240"/>
      <w:ind w:right="7589"/>
    </w:pPr>
    <w:rPr>
      <w:color w:val="FFFFFF"/>
      <w:sz w:val="8"/>
    </w:rPr>
  </w:style>
  <w:style w:type="paragraph" w:customStyle="1" w:styleId="InfoBox">
    <w:name w:val="Info Box"/>
    <w:basedOn w:val="a0"/>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pPr>
      <w:ind w:right="-720"/>
    </w:pPr>
    <w:rPr>
      <w:sz w:val="8"/>
    </w:rPr>
  </w:style>
  <w:style w:type="paragraph" w:customStyle="1" w:styleId="TitleBar">
    <w:name w:val="Title Bar"/>
    <w:basedOn w:val="a"/>
    <w:pPr>
      <w:keepNext/>
      <w:pageBreakBefore/>
      <w:shd w:val="solid" w:color="auto" w:fill="auto"/>
      <w:spacing w:before="1680"/>
      <w:ind w:left="2520" w:right="720"/>
    </w:pPr>
    <w:rPr>
      <w:sz w:val="36"/>
    </w:rPr>
  </w:style>
  <w:style w:type="paragraph" w:customStyle="1" w:styleId="tty80indent">
    <w:name w:val="tty80 indent"/>
    <w:basedOn w:val="tty80"/>
    <w:pPr>
      <w:ind w:left="2895"/>
    </w:pPr>
  </w:style>
  <w:style w:type="paragraph" w:customStyle="1" w:styleId="TOC1">
    <w:name w:val="TOC 标题1"/>
    <w:basedOn w:val="a"/>
    <w:pPr>
      <w:keepNext/>
      <w:pageBreakBefore/>
      <w:pBdr>
        <w:top w:val="single" w:sz="24" w:space="26" w:color="auto"/>
      </w:pBdr>
      <w:spacing w:before="960" w:after="960"/>
      <w:ind w:left="2520"/>
    </w:pPr>
    <w:rPr>
      <w:sz w:val="36"/>
    </w:rPr>
  </w:style>
  <w:style w:type="character" w:customStyle="1" w:styleId="ChapterTitle">
    <w:name w:val="Chapter Title"/>
    <w:rPr>
      <w:rFonts w:ascii="宋体" w:eastAsia="宋体" w:hAnsi="宋体"/>
    </w:rPr>
  </w:style>
  <w:style w:type="paragraph" w:customStyle="1" w:styleId="Legal">
    <w:name w:val="Legal"/>
    <w:basedOn w:val="a"/>
    <w:pPr>
      <w:spacing w:after="240"/>
      <w:ind w:left="2160"/>
    </w:pPr>
    <w:rPr>
      <w:rFonts w:ascii="Times" w:hAnsi="Times"/>
    </w:rPr>
  </w:style>
  <w:style w:type="character" w:customStyle="1" w:styleId="HighlightedVariable">
    <w:name w:val="Highlighted Variable"/>
    <w:rPr>
      <w:rFonts w:ascii="宋体" w:eastAsia="宋体" w:hAnsi="宋体"/>
      <w:color w:val="0000FF"/>
    </w:rPr>
  </w:style>
  <w:style w:type="paragraph" w:customStyle="1" w:styleId="Note">
    <w:name w:val="Note"/>
    <w:basedOn w:val="a0"/>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pPr>
      <w:spacing w:before="120" w:after="120"/>
    </w:pPr>
    <w:rPr>
      <w:b/>
    </w:rPr>
  </w:style>
  <w:style w:type="paragraph" w:styleId="aa">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rPr>
  </w:style>
  <w:style w:type="paragraph" w:styleId="40">
    <w:name w:val="toc 4"/>
    <w:basedOn w:val="a"/>
    <w:next w:val="a"/>
    <w:semiHidden/>
    <w:pPr>
      <w:tabs>
        <w:tab w:val="right" w:leader="dot" w:pos="10080"/>
      </w:tabs>
      <w:ind w:left="3240"/>
    </w:pPr>
    <w:rPr>
      <w:sz w:val="18"/>
    </w:rPr>
  </w:style>
  <w:style w:type="paragraph" w:customStyle="1" w:styleId="Title-Major">
    <w:name w:val="Title-Major"/>
    <w:basedOn w:val="a9"/>
    <w:rPr>
      <w:smallCaps/>
    </w:rPr>
  </w:style>
  <w:style w:type="paragraph" w:customStyle="1" w:styleId="RouteTitle">
    <w:name w:val="Route Title"/>
    <w:basedOn w:val="a"/>
    <w:pPr>
      <w:keepLines/>
      <w:spacing w:after="120"/>
      <w:ind w:left="2520" w:right="720"/>
    </w:pPr>
    <w:rPr>
      <w:sz w:val="36"/>
    </w:rPr>
  </w:style>
  <w:style w:type="character" w:customStyle="1" w:styleId="Strong1">
    <w:name w:val="Strong1"/>
    <w:rPr>
      <w:rFonts w:ascii="宋体" w:eastAsia="宋体" w:hAnsi="宋体"/>
      <w:b/>
    </w:rPr>
  </w:style>
  <w:style w:type="paragraph" w:customStyle="1" w:styleId="BodyText21">
    <w:name w:val="Body Text 21"/>
    <w:basedOn w:val="a"/>
    <w:rPr>
      <w:color w:val="0000FF"/>
    </w:rPr>
  </w:style>
  <w:style w:type="character" w:styleId="ab">
    <w:name w:val="page number"/>
    <w:rPr>
      <w:rFonts w:ascii="宋体" w:eastAsia="宋体" w:hAnsi="宋体"/>
    </w:rPr>
  </w:style>
  <w:style w:type="paragraph" w:customStyle="1" w:styleId="DocumentMap1">
    <w:name w:val="Document Map1"/>
    <w:basedOn w:val="a"/>
    <w:pPr>
      <w:shd w:val="clear" w:color="auto" w:fill="000080"/>
    </w:pPr>
  </w:style>
  <w:style w:type="paragraph" w:styleId="60">
    <w:name w:val="toc 6"/>
    <w:basedOn w:val="a"/>
    <w:next w:val="a"/>
    <w:semiHidden/>
    <w:pPr>
      <w:ind w:left="2100"/>
    </w:pPr>
  </w:style>
  <w:style w:type="paragraph" w:styleId="70">
    <w:name w:val="toc 7"/>
    <w:basedOn w:val="a"/>
    <w:next w:val="a"/>
    <w:semiHidden/>
    <w:pPr>
      <w:ind w:left="2520"/>
    </w:pPr>
  </w:style>
  <w:style w:type="paragraph" w:styleId="80">
    <w:name w:val="toc 8"/>
    <w:basedOn w:val="a"/>
    <w:next w:val="a"/>
    <w:semiHidden/>
    <w:pPr>
      <w:ind w:left="2940"/>
    </w:pPr>
  </w:style>
  <w:style w:type="paragraph" w:styleId="90">
    <w:name w:val="toc 9"/>
    <w:basedOn w:val="a"/>
    <w:next w:val="a"/>
    <w:semiHidden/>
    <w:pPr>
      <w:ind w:left="3360"/>
    </w:pPr>
  </w:style>
  <w:style w:type="paragraph" w:styleId="ac">
    <w:name w:val="Document Map"/>
    <w:basedOn w:val="a"/>
    <w:semiHidden/>
    <w:pPr>
      <w:shd w:val="clear" w:color="auto" w:fill="000080"/>
    </w:pPr>
  </w:style>
  <w:style w:type="character" w:styleId="ad">
    <w:name w:val="Hyperlink"/>
    <w:uiPriority w:val="99"/>
    <w:rPr>
      <w:color w:val="0000FF"/>
      <w:u w:val="single"/>
    </w:rPr>
  </w:style>
  <w:style w:type="paragraph" w:customStyle="1" w:styleId="71">
    <w:name w:val="样式71"/>
    <w:pPr>
      <w:widowControl w:val="0"/>
      <w:adjustRightInd w:val="0"/>
      <w:spacing w:before="60" w:after="60"/>
      <w:ind w:left="960" w:hanging="425"/>
      <w:textAlignment w:val="baseline"/>
    </w:pPr>
    <w:rPr>
      <w:rFonts w:ascii="Comic Sans MS" w:eastAsia="楷体_GB2312" w:hAnsi="Times New Roman"/>
      <w:i/>
      <w:color w:val="000000"/>
      <w:sz w:val="21"/>
    </w:rPr>
  </w:style>
  <w:style w:type="character" w:styleId="ae">
    <w:name w:val="annotation reference"/>
    <w:semiHidden/>
    <w:rPr>
      <w:sz w:val="21"/>
      <w:szCs w:val="21"/>
    </w:rPr>
  </w:style>
  <w:style w:type="paragraph" w:styleId="af">
    <w:name w:val="annotation text"/>
    <w:basedOn w:val="a"/>
    <w:semiHidden/>
  </w:style>
  <w:style w:type="character" w:styleId="af0">
    <w:name w:val="FollowedHyperlink"/>
    <w:rPr>
      <w:color w:val="800080"/>
      <w:u w:val="single"/>
    </w:rPr>
  </w:style>
  <w:style w:type="paragraph" w:styleId="af1">
    <w:name w:val="envelope return"/>
    <w:basedOn w:val="a"/>
    <w:pPr>
      <w:overflowPunct/>
      <w:autoSpaceDE/>
      <w:autoSpaceDN/>
      <w:adjustRightInd/>
      <w:textAlignment w:val="auto"/>
    </w:pPr>
    <w:rPr>
      <w:rFonts w:ascii="Arial" w:eastAsia="MS Mincho" w:hAnsi="Arial"/>
      <w:sz w:val="22"/>
      <w:lang w:eastAsia="en-US"/>
    </w:rPr>
  </w:style>
  <w:style w:type="table" w:styleId="af2">
    <w:name w:val="Table Grid"/>
    <w:basedOn w:val="a3"/>
    <w:rsid w:val="001E17D6"/>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7C0CB8"/>
    <w:rPr>
      <w:sz w:val="18"/>
      <w:szCs w:val="18"/>
    </w:rPr>
  </w:style>
  <w:style w:type="paragraph" w:styleId="af4">
    <w:name w:val="annotation subject"/>
    <w:basedOn w:val="af"/>
    <w:next w:val="af"/>
    <w:semiHidden/>
    <w:rsid w:val="000660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39344">
      <w:bodyDiv w:val="1"/>
      <w:marLeft w:val="0"/>
      <w:marRight w:val="0"/>
      <w:marTop w:val="0"/>
      <w:marBottom w:val="0"/>
      <w:divBdr>
        <w:top w:val="none" w:sz="0" w:space="0" w:color="auto"/>
        <w:left w:val="none" w:sz="0" w:space="0" w:color="auto"/>
        <w:bottom w:val="none" w:sz="0" w:space="0" w:color="auto"/>
        <w:right w:val="none" w:sz="0" w:space="0" w:color="auto"/>
      </w:divBdr>
      <w:divsChild>
        <w:div w:id="1889803503">
          <w:marLeft w:val="0"/>
          <w:marRight w:val="0"/>
          <w:marTop w:val="0"/>
          <w:marBottom w:val="0"/>
          <w:divBdr>
            <w:top w:val="none" w:sz="0" w:space="0" w:color="auto"/>
            <w:left w:val="none" w:sz="0" w:space="0" w:color="auto"/>
            <w:bottom w:val="none" w:sz="0" w:space="0" w:color="auto"/>
            <w:right w:val="none" w:sz="0" w:space="0" w:color="auto"/>
          </w:divBdr>
        </w:div>
      </w:divsChild>
    </w:div>
    <w:div w:id="1164394688">
      <w:bodyDiv w:val="1"/>
      <w:marLeft w:val="0"/>
      <w:marRight w:val="0"/>
      <w:marTop w:val="0"/>
      <w:marBottom w:val="0"/>
      <w:divBdr>
        <w:top w:val="none" w:sz="0" w:space="0" w:color="auto"/>
        <w:left w:val="none" w:sz="0" w:space="0" w:color="auto"/>
        <w:bottom w:val="none" w:sz="0" w:space="0" w:color="auto"/>
        <w:right w:val="none" w:sz="0" w:space="0" w:color="auto"/>
      </w:divBdr>
    </w:div>
    <w:div w:id="1673604755">
      <w:bodyDiv w:val="1"/>
      <w:marLeft w:val="0"/>
      <w:marRight w:val="0"/>
      <w:marTop w:val="0"/>
      <w:marBottom w:val="0"/>
      <w:divBdr>
        <w:top w:val="none" w:sz="0" w:space="0" w:color="auto"/>
        <w:left w:val="none" w:sz="0" w:space="0" w:color="auto"/>
        <w:bottom w:val="none" w:sz="0" w:space="0" w:color="auto"/>
        <w:right w:val="none" w:sz="0" w:space="0" w:color="auto"/>
      </w:divBdr>
    </w:div>
    <w:div w:id="211898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___1.xlsx"/><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Clement%20Dou\Template\aim%20temp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aim temp1.dot</Template>
  <TotalTime>4586</TotalTime>
  <Pages>9</Pages>
  <Words>766</Words>
  <Characters>4369</Characters>
  <Application>Microsoft Office Word</Application>
  <DocSecurity>0</DocSecurity>
  <Lines>36</Lines>
  <Paragraphs>10</Paragraphs>
  <ScaleCrop>false</ScaleCrop>
  <Company>oracle</Company>
  <LinksUpToDate>false</LinksUpToDate>
  <CharactersWithSpaces>5125</CharactersWithSpaces>
  <SharedDoc>false</SharedDoc>
  <HLinks>
    <vt:vector size="78" baseType="variant">
      <vt:variant>
        <vt:i4>1835058</vt:i4>
      </vt:variant>
      <vt:variant>
        <vt:i4>74</vt:i4>
      </vt:variant>
      <vt:variant>
        <vt:i4>0</vt:i4>
      </vt:variant>
      <vt:variant>
        <vt:i4>5</vt:i4>
      </vt:variant>
      <vt:variant>
        <vt:lpwstr/>
      </vt:variant>
      <vt:variant>
        <vt:lpwstr>_Toc288209885</vt:lpwstr>
      </vt:variant>
      <vt:variant>
        <vt:i4>1835058</vt:i4>
      </vt:variant>
      <vt:variant>
        <vt:i4>68</vt:i4>
      </vt:variant>
      <vt:variant>
        <vt:i4>0</vt:i4>
      </vt:variant>
      <vt:variant>
        <vt:i4>5</vt:i4>
      </vt:variant>
      <vt:variant>
        <vt:lpwstr/>
      </vt:variant>
      <vt:variant>
        <vt:lpwstr>_Toc288209884</vt:lpwstr>
      </vt:variant>
      <vt:variant>
        <vt:i4>1835058</vt:i4>
      </vt:variant>
      <vt:variant>
        <vt:i4>62</vt:i4>
      </vt:variant>
      <vt:variant>
        <vt:i4>0</vt:i4>
      </vt:variant>
      <vt:variant>
        <vt:i4>5</vt:i4>
      </vt:variant>
      <vt:variant>
        <vt:lpwstr/>
      </vt:variant>
      <vt:variant>
        <vt:lpwstr>_Toc288209883</vt:lpwstr>
      </vt:variant>
      <vt:variant>
        <vt:i4>1835058</vt:i4>
      </vt:variant>
      <vt:variant>
        <vt:i4>56</vt:i4>
      </vt:variant>
      <vt:variant>
        <vt:i4>0</vt:i4>
      </vt:variant>
      <vt:variant>
        <vt:i4>5</vt:i4>
      </vt:variant>
      <vt:variant>
        <vt:lpwstr/>
      </vt:variant>
      <vt:variant>
        <vt:lpwstr>_Toc288209882</vt:lpwstr>
      </vt:variant>
      <vt:variant>
        <vt:i4>1835058</vt:i4>
      </vt:variant>
      <vt:variant>
        <vt:i4>50</vt:i4>
      </vt:variant>
      <vt:variant>
        <vt:i4>0</vt:i4>
      </vt:variant>
      <vt:variant>
        <vt:i4>5</vt:i4>
      </vt:variant>
      <vt:variant>
        <vt:lpwstr/>
      </vt:variant>
      <vt:variant>
        <vt:lpwstr>_Toc288209881</vt:lpwstr>
      </vt:variant>
      <vt:variant>
        <vt:i4>1835058</vt:i4>
      </vt:variant>
      <vt:variant>
        <vt:i4>44</vt:i4>
      </vt:variant>
      <vt:variant>
        <vt:i4>0</vt:i4>
      </vt:variant>
      <vt:variant>
        <vt:i4>5</vt:i4>
      </vt:variant>
      <vt:variant>
        <vt:lpwstr/>
      </vt:variant>
      <vt:variant>
        <vt:lpwstr>_Toc288209880</vt:lpwstr>
      </vt:variant>
      <vt:variant>
        <vt:i4>1245234</vt:i4>
      </vt:variant>
      <vt:variant>
        <vt:i4>38</vt:i4>
      </vt:variant>
      <vt:variant>
        <vt:i4>0</vt:i4>
      </vt:variant>
      <vt:variant>
        <vt:i4>5</vt:i4>
      </vt:variant>
      <vt:variant>
        <vt:lpwstr/>
      </vt:variant>
      <vt:variant>
        <vt:lpwstr>_Toc288209879</vt:lpwstr>
      </vt:variant>
      <vt:variant>
        <vt:i4>1245234</vt:i4>
      </vt:variant>
      <vt:variant>
        <vt:i4>32</vt:i4>
      </vt:variant>
      <vt:variant>
        <vt:i4>0</vt:i4>
      </vt:variant>
      <vt:variant>
        <vt:i4>5</vt:i4>
      </vt:variant>
      <vt:variant>
        <vt:lpwstr/>
      </vt:variant>
      <vt:variant>
        <vt:lpwstr>_Toc288209878</vt:lpwstr>
      </vt:variant>
      <vt:variant>
        <vt:i4>1245234</vt:i4>
      </vt:variant>
      <vt:variant>
        <vt:i4>26</vt:i4>
      </vt:variant>
      <vt:variant>
        <vt:i4>0</vt:i4>
      </vt:variant>
      <vt:variant>
        <vt:i4>5</vt:i4>
      </vt:variant>
      <vt:variant>
        <vt:lpwstr/>
      </vt:variant>
      <vt:variant>
        <vt:lpwstr>_Toc288209877</vt:lpwstr>
      </vt:variant>
      <vt:variant>
        <vt:i4>1245234</vt:i4>
      </vt:variant>
      <vt:variant>
        <vt:i4>20</vt:i4>
      </vt:variant>
      <vt:variant>
        <vt:i4>0</vt:i4>
      </vt:variant>
      <vt:variant>
        <vt:i4>5</vt:i4>
      </vt:variant>
      <vt:variant>
        <vt:lpwstr/>
      </vt:variant>
      <vt:variant>
        <vt:lpwstr>_Toc288209876</vt:lpwstr>
      </vt:variant>
      <vt:variant>
        <vt:i4>1245234</vt:i4>
      </vt:variant>
      <vt:variant>
        <vt:i4>14</vt:i4>
      </vt:variant>
      <vt:variant>
        <vt:i4>0</vt:i4>
      </vt:variant>
      <vt:variant>
        <vt:i4>5</vt:i4>
      </vt:variant>
      <vt:variant>
        <vt:lpwstr/>
      </vt:variant>
      <vt:variant>
        <vt:lpwstr>_Toc288209875</vt:lpwstr>
      </vt:variant>
      <vt:variant>
        <vt:i4>1245234</vt:i4>
      </vt:variant>
      <vt:variant>
        <vt:i4>8</vt:i4>
      </vt:variant>
      <vt:variant>
        <vt:i4>0</vt:i4>
      </vt:variant>
      <vt:variant>
        <vt:i4>5</vt:i4>
      </vt:variant>
      <vt:variant>
        <vt:lpwstr/>
      </vt:variant>
      <vt:variant>
        <vt:lpwstr>_Toc288209874</vt:lpwstr>
      </vt:variant>
      <vt:variant>
        <vt:i4>1245234</vt:i4>
      </vt:variant>
      <vt:variant>
        <vt:i4>2</vt:i4>
      </vt:variant>
      <vt:variant>
        <vt:i4>0</vt:i4>
      </vt:variant>
      <vt:variant>
        <vt:i4>5</vt:i4>
      </vt:variant>
      <vt:variant>
        <vt:lpwstr/>
      </vt:variant>
      <vt:variant>
        <vt:lpwstr>_Toc288209873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MD.060 - Module Functional Design</dc:title>
  <dc:subject>Subinventory Transfer By Lot</dc:subject>
  <dc:creator>cdou</dc:creator>
  <cp:keywords>MD060.1</cp:keywords>
  <cp:lastModifiedBy>肖泱</cp:lastModifiedBy>
  <cp:revision>50</cp:revision>
  <cp:lastPrinted>2007-01-11T05:54:00Z</cp:lastPrinted>
  <dcterms:created xsi:type="dcterms:W3CDTF">2012-02-17T10:36:00Z</dcterms:created>
  <dcterms:modified xsi:type="dcterms:W3CDTF">2012-04-17T03:24:00Z</dcterms:modified>
</cp:coreProperties>
</file>